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2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0"/>
          <w:sz w:val="72"/>
          <w:lang w:eastAsia="zh-CN"/>
        </w:rPr>
      </w:pPr>
      <w:r>
        <w:rPr>
          <w:rFonts w:hint="eastAsia" w:ascii="黑体" w:hAnsi="黑体" w:eastAsia="黑体"/>
          <w:spacing w:val="0"/>
          <w:sz w:val="72"/>
          <w:lang w:eastAsia="zh-CN"/>
        </w:rPr>
        <w:t>国家技术创新示范企业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0"/>
          <w:sz w:val="72"/>
          <w:lang w:eastAsia="zh-CN"/>
        </w:rPr>
      </w:pPr>
      <w:r>
        <w:rPr>
          <w:rFonts w:hint="eastAsia" w:ascii="黑体" w:hAnsi="黑体" w:eastAsia="黑体"/>
          <w:spacing w:val="0"/>
          <w:sz w:val="72"/>
          <w:lang w:eastAsia="zh-CN"/>
        </w:rPr>
        <w:t>申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报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材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料</w:t>
      </w: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eastAsia="zh-CN"/>
        </w:rPr>
        <w:t>申报单位：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              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val="en-US" w:eastAsia="zh-CN"/>
        </w:rPr>
        <w:t>推荐单位：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              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auto"/>
        <w:ind w:left="0" w:leftChars="0" w:firstLine="720" w:firstLineChars="200"/>
        <w:jc w:val="left"/>
        <w:textAlignment w:val="auto"/>
        <w:outlineLvl w:val="9"/>
        <w:rPr>
          <w:rFonts w:hint="eastAsia"/>
          <w:sz w:val="30"/>
          <w:lang w:eastAsia="zh-CN"/>
        </w:rPr>
      </w:pPr>
      <w:r>
        <w:rPr>
          <w:rFonts w:hint="eastAsia" w:ascii="黑体" w:hAnsi="黑体" w:eastAsia="黑体"/>
          <w:spacing w:val="0"/>
          <w:sz w:val="36"/>
          <w:lang w:eastAsia="zh-CN"/>
        </w:rPr>
        <w:t>填报日期：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年    月    日</w:t>
      </w:r>
    </w:p>
    <w:p>
      <w:pPr>
        <w:ind w:left="0" w:leftChars="0" w:firstLine="0" w:firstLineChars="0"/>
        <w:jc w:val="left"/>
        <w:rPr>
          <w:rFonts w:hint="eastAsia"/>
          <w:sz w:val="30"/>
          <w:lang w:eastAsia="zh-CN"/>
        </w:rPr>
      </w:pPr>
      <w:r>
        <w:rPr>
          <w:rFonts w:hint="eastAsia"/>
          <w:sz w:val="30"/>
          <w:lang w:eastAsia="zh-CN"/>
        </w:rPr>
        <w:br w:type="page"/>
      </w:r>
    </w:p>
    <w:p>
      <w:pPr>
        <w:spacing w:line="360" w:lineRule="exact"/>
        <w:ind w:left="0" w:leftChars="0" w:firstLine="0" w:firstLineChars="0"/>
        <w:jc w:val="center"/>
        <w:rPr>
          <w:rFonts w:hint="eastAsia" w:ascii="宋体"/>
          <w:b/>
          <w:sz w:val="32"/>
        </w:rPr>
      </w:pPr>
      <w:r>
        <w:rPr>
          <w:rFonts w:hint="eastAsia" w:ascii="黑体" w:eastAsia="黑体"/>
          <w:sz w:val="36"/>
        </w:rPr>
        <w:t>企业基本情况表</w:t>
      </w:r>
    </w:p>
    <w:p>
      <w:pPr>
        <w:widowControl w:val="0"/>
        <w:wordWrap/>
        <w:adjustRightInd/>
        <w:snapToGrid/>
        <w:spacing w:before="0" w:beforeLines="0" w:beforeAutospacing="0" w:after="0" w:afterLines="0" w:afterAutospacing="0" w:line="360" w:lineRule="exact"/>
        <w:ind w:left="0" w:leftChars="0" w:firstLine="0" w:firstLineChars="0"/>
        <w:jc w:val="left"/>
        <w:textAlignment w:val="auto"/>
        <w:outlineLvl w:val="9"/>
        <w:rPr>
          <w:rFonts w:hint="eastAsia" w:ascii="黑体" w:eastAsia="黑体"/>
          <w:sz w:val="32"/>
        </w:rPr>
      </w:pPr>
    </w:p>
    <w:tbl>
      <w:tblPr>
        <w:tblStyle w:val="3"/>
        <w:tblW w:w="8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80"/>
        <w:gridCol w:w="887"/>
        <w:gridCol w:w="1093"/>
        <w:gridCol w:w="1209"/>
        <w:gridCol w:w="576"/>
        <w:gridCol w:w="362"/>
        <w:gridCol w:w="849"/>
        <w:gridCol w:w="51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企业名称</w:t>
            </w:r>
          </w:p>
        </w:tc>
        <w:tc>
          <w:tcPr>
            <w:tcW w:w="7410" w:type="dxa"/>
            <w:gridSpan w:val="9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通讯地址</w:t>
            </w:r>
          </w:p>
        </w:tc>
        <w:tc>
          <w:tcPr>
            <w:tcW w:w="4607" w:type="dxa"/>
            <w:gridSpan w:val="6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邮编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法人代表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电话</w:t>
            </w:r>
          </w:p>
        </w:tc>
        <w:tc>
          <w:tcPr>
            <w:tcW w:w="2147" w:type="dxa"/>
            <w:gridSpan w:val="3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color w:val="000000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pacing w:val="0"/>
                <w:sz w:val="21"/>
              </w:rPr>
              <w:t>手机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联系人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电话</w:t>
            </w:r>
          </w:p>
        </w:tc>
        <w:tc>
          <w:tcPr>
            <w:tcW w:w="2147" w:type="dxa"/>
            <w:gridSpan w:val="3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手机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传真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E-mail</w:t>
            </w:r>
          </w:p>
        </w:tc>
        <w:tc>
          <w:tcPr>
            <w:tcW w:w="4950" w:type="dxa"/>
            <w:gridSpan w:val="6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企业类型</w:t>
            </w:r>
          </w:p>
        </w:tc>
        <w:tc>
          <w:tcPr>
            <w:tcW w:w="7410" w:type="dxa"/>
            <w:gridSpan w:val="9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1．国有      2.合资      3.民营      4.其他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center"/>
          </w:tcPr>
          <w:p>
            <w:pPr>
              <w:spacing w:before="312" w:beforeLines="10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从业人数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before="312" w:beforeLines="100" w:beforeAutospacing="0" w:after="156" w:afterLines="50" w:afterAutospacing="0"/>
              <w:ind w:firstLine="840" w:firstLineChars="40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  <w:tc>
          <w:tcPr>
            <w:tcW w:w="1093" w:type="dxa"/>
            <w:vAlign w:val="center"/>
          </w:tcPr>
          <w:p>
            <w:pPr>
              <w:spacing w:before="312" w:beforeLines="10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大学本科以上人数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  <w:tc>
          <w:tcPr>
            <w:tcW w:w="1838" w:type="dxa"/>
            <w:gridSpan w:val="4"/>
            <w:vAlign w:val="center"/>
          </w:tcPr>
          <w:p>
            <w:pPr>
              <w:widowControl w:val="0"/>
              <w:wordWrap/>
              <w:adjustRightInd w:val="0"/>
              <w:snapToGrid/>
              <w:spacing w:before="312" w:beforeLines="100" w:beforeAutospacing="0" w:after="156" w:afterLines="5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中级职称以上人数</w:t>
            </w:r>
          </w:p>
        </w:tc>
        <w:tc>
          <w:tcPr>
            <w:tcW w:w="190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 w:val="0"/>
              <w:spacing w:before="312" w:beforeLines="100" w:beforeAutospacing="0" w:after="312" w:afterLines="10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年度</w:t>
            </w:r>
          </w:p>
          <w:p>
            <w:pPr>
              <w:widowControl w:val="0"/>
              <w:wordWrap/>
              <w:adjustRightInd/>
              <w:snapToGrid w:val="0"/>
              <w:spacing w:before="312" w:beforeLines="100" w:beforeAutospacing="0" w:after="312" w:afterLines="10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经济效益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资产总额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838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负债总额</w:t>
            </w:r>
          </w:p>
        </w:tc>
        <w:tc>
          <w:tcPr>
            <w:tcW w:w="190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  <w:lang w:eastAsia="zh-CN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主营业务收入</w:t>
            </w:r>
          </w:p>
        </w:tc>
        <w:tc>
          <w:tcPr>
            <w:tcW w:w="4950" w:type="dxa"/>
            <w:gridSpan w:val="6"/>
            <w:vAlign w:val="center"/>
          </w:tcPr>
          <w:p>
            <w:pPr>
              <w:spacing w:before="50" w:beforeLines="0" w:beforeAutospacing="0" w:after="50" w:afterLines="0" w:afterAutospacing="0"/>
              <w:ind w:firstLine="1470" w:firstLineChars="70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万元，比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年增长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新产品销售收入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上缴税金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利润总额</w:t>
            </w:r>
          </w:p>
        </w:tc>
        <w:tc>
          <w:tcPr>
            <w:tcW w:w="4950" w:type="dxa"/>
            <w:gridSpan w:val="6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万元，比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年增长    %，</w:t>
            </w:r>
          </w:p>
          <w:p>
            <w:pPr>
              <w:widowControl w:val="0"/>
              <w:wordWrap w:val="0"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是否三年连续盈利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 是</w:t>
            </w:r>
            <w:r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否</w:t>
            </w:r>
            <w:r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  <w:t>□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主要产品市场占有率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735" w:firstLineChars="350"/>
              <w:jc w:val="both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%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出口创汇总额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before="50" w:beforeLines="0" w:beforeAutospacing="0" w:after="50" w:afterLines="0" w:afterAutospacing="0"/>
              <w:ind w:firstLine="840" w:firstLineChars="400"/>
              <w:jc w:val="right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721" w:type="dxa"/>
            <w:gridSpan w:val="4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最近3年企业研发投入资金</w:t>
            </w:r>
          </w:p>
        </w:tc>
        <w:tc>
          <w:tcPr>
            <w:tcW w:w="120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其中：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年企业研发投入资金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before="50" w:beforeLines="0" w:beforeAutospacing="0" w:after="50" w:afterLines="0" w:afterAutospacing="0"/>
              <w:ind w:firstLine="1050" w:firstLineChars="500"/>
              <w:jc w:val="right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restart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申请专利数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个</w:t>
            </w:r>
          </w:p>
        </w:tc>
        <w:tc>
          <w:tcPr>
            <w:tcW w:w="1785" w:type="dxa"/>
            <w:gridSpan w:val="2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其中：发明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实用新型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widowControl w:val="0"/>
              <w:wordWrap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外观设计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是否设有省级以上企业技术中心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1.省级  2.国家级</w:t>
            </w:r>
          </w:p>
        </w:tc>
        <w:tc>
          <w:tcPr>
            <w:tcW w:w="1785" w:type="dxa"/>
            <w:gridSpan w:val="2"/>
            <w:vAlign w:val="top"/>
          </w:tcPr>
          <w:p>
            <w:pPr>
              <w:spacing w:before="312" w:beforeLines="100" w:beforeAutospacing="0" w:after="312" w:afterLines="100" w:afterAutospacing="0" w:line="240" w:lineRule="atLeas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有关认定部门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Align w:val="top"/>
          </w:tcPr>
          <w:p>
            <w:pPr>
              <w:spacing w:line="4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银行信用等级</w:t>
            </w:r>
          </w:p>
        </w:tc>
        <w:tc>
          <w:tcPr>
            <w:tcW w:w="6930" w:type="dxa"/>
            <w:gridSpan w:val="8"/>
            <w:vAlign w:val="top"/>
          </w:tcPr>
          <w:p>
            <w:pPr>
              <w:spacing w:line="44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</w:tbl>
    <w:p>
      <w:pPr>
        <w:pStyle w:val="5"/>
        <w:spacing w:before="0" w:beforeLines="0" w:beforeAutospacing="0" w:after="0" w:afterLines="0" w:afterAutospacing="0" w:line="580" w:lineRule="exact"/>
        <w:rPr>
          <w:rFonts w:hint="eastAsia" w:ascii="仿宋_GB2312" w:hAnsi="仿宋_GB2312" w:eastAsia="仿宋_GB2312"/>
          <w:b w:val="0"/>
          <w:sz w:val="24"/>
          <w:lang w:eastAsia="zh-CN"/>
        </w:rPr>
      </w:pP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注：以上指标按201</w:t>
      </w:r>
      <w:r>
        <w:rPr>
          <w:rFonts w:hint="eastAsia" w:ascii="仿宋_GB2312" w:hAnsi="仿宋_GB2312" w:eastAsia="仿宋_GB2312"/>
          <w:b w:val="0"/>
          <w:spacing w:val="0"/>
          <w:sz w:val="24"/>
          <w:lang w:val="en-US" w:eastAsia="zh-CN"/>
        </w:rPr>
        <w:t>9</w:t>
      </w: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年底数据填写</w:t>
      </w:r>
    </w:p>
    <w:p>
      <w:pPr>
        <w:spacing w:line="580" w:lineRule="exact"/>
        <w:rPr>
          <w:rFonts w:hint="eastAsia" w:ascii="仿宋_GB2312" w:eastAsia="仿宋_GB2312"/>
          <w:sz w:val="28"/>
        </w:rPr>
      </w:pPr>
      <w:r>
        <w:rPr>
          <w:rFonts w:hint="eastAsia" w:ascii="_x000B__x000C_" w:hAnsi="_x000B__x000C_" w:eastAsia="仿宋_GB2312"/>
          <w:b/>
          <w:sz w:val="28"/>
        </w:rPr>
        <w:br w:type="page"/>
      </w:r>
    </w:p>
    <w:p>
      <w:pPr>
        <w:spacing w:line="360" w:lineRule="exact"/>
        <w:jc w:val="center"/>
        <w:rPr>
          <w:ins w:id="0" w:author="杨阳" w:date="2020-04-20T14:37:40Z"/>
          <w:rFonts w:hint="eastAsia" w:ascii="黑体" w:eastAsia="黑体"/>
          <w:sz w:val="36"/>
        </w:rPr>
      </w:pPr>
    </w:p>
    <w:p>
      <w:pPr>
        <w:spacing w:line="360" w:lineRule="exact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企业技术创新评价指标</w:t>
      </w:r>
    </w:p>
    <w:p>
      <w:pPr>
        <w:spacing w:line="360" w:lineRule="exact"/>
        <w:rPr>
          <w:rFonts w:hint="eastAsia" w:ascii="宋体"/>
          <w:b/>
          <w:sz w:val="32"/>
        </w:rPr>
      </w:pPr>
    </w:p>
    <w:tbl>
      <w:tblPr>
        <w:tblStyle w:val="3"/>
        <w:tblW w:w="8340" w:type="dxa"/>
        <w:tblInd w:w="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39"/>
        <w:gridCol w:w="4596"/>
        <w:gridCol w:w="852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一级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指标</w:t>
            </w:r>
          </w:p>
        </w:tc>
        <w:tc>
          <w:tcPr>
            <w:tcW w:w="10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二级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指标</w:t>
            </w:r>
          </w:p>
        </w:tc>
        <w:tc>
          <w:tcPr>
            <w:tcW w:w="4596" w:type="dxa"/>
            <w:vAlign w:val="center"/>
          </w:tcPr>
          <w:p>
            <w:pPr>
              <w:spacing w:line="360" w:lineRule="exact"/>
              <w:ind w:firstLine="1470" w:firstLineChars="700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三级指标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单位</w:t>
            </w:r>
          </w:p>
        </w:tc>
        <w:tc>
          <w:tcPr>
            <w:tcW w:w="95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  <w:lang w:eastAsia="zh-CN"/>
              </w:rPr>
            </w:pPr>
            <w:r>
              <w:rPr>
                <w:rFonts w:hint="eastAsia"/>
                <w:b w:val="0"/>
                <w:spacing w:val="0"/>
                <w:kern w:val="21"/>
                <w:sz w:val="21"/>
                <w:lang w:eastAsia="zh-CN"/>
              </w:rPr>
              <w:t>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制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投入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企业研发经费支出额占产品销售收入的比重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企业研发经费支出比例比上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  <w:lang w:val="en-US" w:eastAsia="zh-CN"/>
              </w:rPr>
              <w:t>一年度增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长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百分点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激励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研发人员年人均收入与企业年人均收入之比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  <w:lang w:val="en-US" w:eastAsia="zh-CN"/>
              </w:rPr>
              <w:t>研发人员培训费占技术中心人员总收入的比重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合作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来企业从事技术开发工作的外部专家数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人月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对外合作项目占全部开发项目数的比重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与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才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创新队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伍建设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企业研究与试验发展人员占职工人数的比重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企业研发机构拥有的高级专家及博士人数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创新条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件建设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企业技术开发仪器设备原值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万元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通过国家和国际组织认证的实验室数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个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累储备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pStyle w:val="2"/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研发周期三年及以上项目数占全部项目数的比重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12.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企业拥有的全部有效发明专利数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13.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企业拥有的中国名牌产品或驰名商标数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个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产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出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与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效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益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新产出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14.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当年完成的新产品新技术新工艺开发项目数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15.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当年受理的专利申请数</w:t>
            </w:r>
          </w:p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——其中当年受理的发明专利申请数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16.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主持和参与制定的国际、国家、行业标准数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ind w:firstLine="105" w:firstLineChars="50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新效益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17.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新产品销售收入占产品销售收入的比重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18.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新产品销售利润占产品销售利润的比重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19.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自有品牌产品与技术出口创汇额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万美元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  <w:lang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eastAsia="zh-CN"/>
              </w:rPr>
              <w:t>其它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20.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获国家自然科学、技术发明、科技进步奖项目数</w:t>
            </w:r>
          </w:p>
        </w:tc>
        <w:tc>
          <w:tcPr>
            <w:tcW w:w="852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21.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年末现金净流量与可供分配利润的差额</w:t>
            </w:r>
          </w:p>
        </w:tc>
        <w:tc>
          <w:tcPr>
            <w:tcW w:w="852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万元</w:t>
            </w:r>
          </w:p>
        </w:tc>
        <w:tc>
          <w:tcPr>
            <w:tcW w:w="95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</w:tbl>
    <w:p>
      <w:pPr>
        <w:pStyle w:val="5"/>
        <w:spacing w:before="0" w:beforeLines="0" w:beforeAutospacing="0" w:after="0" w:afterLines="0" w:afterAutospacing="0" w:line="580" w:lineRule="exact"/>
        <w:rPr>
          <w:rFonts w:hint="eastAsia" w:ascii="仿宋_GB2312" w:hAnsi="仿宋_GB2312" w:eastAsia="仿宋_GB2312"/>
          <w:b w:val="0"/>
          <w:sz w:val="24"/>
          <w:lang w:eastAsia="zh-CN"/>
        </w:rPr>
      </w:pP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注：以上指标按201</w:t>
      </w:r>
      <w:r>
        <w:rPr>
          <w:rFonts w:hint="eastAsia" w:ascii="仿宋_GB2312" w:hAnsi="仿宋_GB2312" w:eastAsia="仿宋_GB2312"/>
          <w:b w:val="0"/>
          <w:spacing w:val="0"/>
          <w:sz w:val="24"/>
          <w:lang w:val="en-US" w:eastAsia="zh-CN"/>
        </w:rPr>
        <w:t>9</w:t>
      </w: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年底数据填写</w:t>
      </w:r>
    </w:p>
    <w:p>
      <w:pPr>
        <w:spacing w:line="580" w:lineRule="exact"/>
        <w:rPr>
          <w:rFonts w:hint="eastAsia"/>
          <w:spacing w:val="0"/>
          <w:kern w:val="21"/>
          <w:lang w:val="en-US" w:eastAsia="zh-CN"/>
        </w:rPr>
      </w:pPr>
    </w:p>
    <w:p>
      <w:pPr>
        <w:spacing w:line="580" w:lineRule="exact"/>
        <w:rPr>
          <w:rFonts w:hint="eastAsia"/>
          <w:spacing w:val="0"/>
          <w:kern w:val="21"/>
          <w:lang w:val="en-US" w:eastAsia="zh-CN"/>
        </w:rPr>
      </w:pP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6"/>
        </w:rPr>
      </w:pPr>
      <w:r>
        <w:rPr>
          <w:rFonts w:hint="eastAsia" w:ascii="黑体" w:hAnsi="_x000B__x000C_" w:eastAsia="黑体"/>
          <w:spacing w:val="0"/>
          <w:kern w:val="21"/>
          <w:sz w:val="36"/>
        </w:rPr>
        <w:br w:type="page"/>
      </w: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6"/>
        </w:rPr>
      </w:pPr>
      <w:r>
        <w:rPr>
          <w:rFonts w:hint="eastAsia" w:ascii="黑体" w:hAnsi="_x000B__x000C_" w:eastAsia="黑体"/>
          <w:spacing w:val="0"/>
          <w:kern w:val="21"/>
          <w:sz w:val="36"/>
        </w:rPr>
        <w:t>《</w:t>
      </w:r>
      <w:r>
        <w:rPr>
          <w:rFonts w:hint="eastAsia" w:ascii="黑体" w:hAnsi="_x000B__x000C_" w:eastAsia="黑体"/>
          <w:spacing w:val="0"/>
          <w:kern w:val="21"/>
          <w:sz w:val="36"/>
          <w:lang w:eastAsia="zh-CN"/>
        </w:rPr>
        <w:t>国家</w:t>
      </w:r>
      <w:r>
        <w:rPr>
          <w:rFonts w:hint="eastAsia" w:ascii="黑体" w:hAnsi="_x000B__x000C_" w:eastAsia="黑体"/>
          <w:spacing w:val="0"/>
          <w:kern w:val="21"/>
          <w:sz w:val="36"/>
        </w:rPr>
        <w:t>技术创新示范企业申报书》编写提纲</w:t>
      </w: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2"/>
          <w:szCs w:val="32"/>
        </w:rPr>
      </w:pP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黑体" w:hAnsi="_x000B__x000C_" w:eastAsia="黑体"/>
          <w:spacing w:val="0"/>
          <w:kern w:val="21"/>
          <w:sz w:val="32"/>
        </w:rPr>
      </w:pPr>
      <w:r>
        <w:rPr>
          <w:rFonts w:hint="eastAsia" w:ascii="黑体" w:hAnsi="_x000B__x000C_" w:eastAsia="黑体"/>
          <w:spacing w:val="0"/>
          <w:kern w:val="21"/>
          <w:sz w:val="32"/>
        </w:rPr>
        <w:t>一、企业（集团）的基本情况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1．企业经营管理等基本情况。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2．企业在行业中的地位和作用。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3．企业在本产业领域技术创新中的作用和竞争能力。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黑体" w:hAnsi="_x000B__x000C_" w:eastAsia="黑体"/>
          <w:spacing w:val="0"/>
          <w:kern w:val="21"/>
          <w:sz w:val="32"/>
        </w:rPr>
      </w:pPr>
      <w:r>
        <w:rPr>
          <w:rFonts w:hint="eastAsia" w:ascii="黑体" w:eastAsia="黑体"/>
          <w:spacing w:val="0"/>
          <w:kern w:val="21"/>
          <w:sz w:val="32"/>
        </w:rPr>
        <w:t>二、企业技术创新工作的基本情况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eastAsia="宋体"/>
          <w:b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1．企业技术创新工作</w:t>
      </w:r>
      <w:r>
        <w:rPr>
          <w:rFonts w:hint="eastAsia" w:ascii="仿宋_GB2312" w:hAnsi="_x000B__x000C_" w:eastAsia="仿宋_GB2312"/>
          <w:spacing w:val="0"/>
          <w:kern w:val="21"/>
          <w:sz w:val="32"/>
        </w:rPr>
        <w:t>发展规划及中长期目标。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2．目前企业技术研发机构的组织机构及运行机制，包括：各项制度建立，组织建设、研发经费的保障，激励机制，创新环境，产学研合作等。</w:t>
      </w:r>
    </w:p>
    <w:p>
      <w:pPr>
        <w:tabs>
          <w:tab w:val="left" w:pos="7620"/>
        </w:tabs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hAnsi="_x000B__x000C_" w:eastAsia="仿宋_GB2312"/>
          <w:spacing w:val="0"/>
          <w:kern w:val="21"/>
          <w:sz w:val="32"/>
        </w:rPr>
        <w:t>3．</w:t>
      </w:r>
      <w:r>
        <w:rPr>
          <w:rFonts w:hint="eastAsia" w:ascii="仿宋_GB2312" w:eastAsia="仿宋_GB2312"/>
          <w:spacing w:val="0"/>
          <w:kern w:val="21"/>
          <w:sz w:val="32"/>
        </w:rPr>
        <w:t>企业开展技术创新及试验的基础条件。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4．企业技术创新工作开展情况，包括：原创性创新、自主开发、引进技术消化吸收、产学研合作、企业间技术合作等。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仿宋_GB2312" w:hAnsi="_x000B__x000C_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5．企业研究开发人员情况，技术创新带头人及创新团队的情况，以及创新人才培养情况。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6．企业在制造业重点领域具有</w:t>
      </w:r>
      <w:r>
        <w:rPr>
          <w:rFonts w:hint="default" w:ascii="仿宋_GB2312" w:eastAsia="仿宋_GB2312"/>
          <w:spacing w:val="0"/>
          <w:kern w:val="21"/>
          <w:sz w:val="32"/>
        </w:rPr>
        <w:t>的</w:t>
      </w:r>
      <w:r>
        <w:rPr>
          <w:rFonts w:hint="eastAsia" w:ascii="仿宋_GB2312" w:eastAsia="仿宋_GB2312"/>
          <w:spacing w:val="0"/>
          <w:kern w:val="21"/>
          <w:sz w:val="32"/>
        </w:rPr>
        <w:t>关键核心技术攻关及产业化突出成果</w:t>
      </w:r>
      <w:r>
        <w:rPr>
          <w:rFonts w:hint="default" w:ascii="仿宋_GB2312" w:eastAsia="仿宋_GB2312"/>
          <w:spacing w:val="0"/>
          <w:kern w:val="21"/>
          <w:sz w:val="32"/>
        </w:rPr>
        <w:t>、</w:t>
      </w:r>
      <w:r>
        <w:rPr>
          <w:rFonts w:hint="eastAsia" w:ascii="仿宋_GB2312" w:eastAsia="仿宋_GB2312"/>
          <w:spacing w:val="0"/>
          <w:kern w:val="21"/>
          <w:sz w:val="32"/>
        </w:rPr>
        <w:t>技术创新方面采取的独特措施、</w:t>
      </w:r>
      <w:r>
        <w:rPr>
          <w:rFonts w:hint="eastAsia" w:ascii="仿宋_GB2312" w:hAnsi="_x000B__x000C_" w:eastAsia="仿宋_GB2312"/>
          <w:spacing w:val="0"/>
          <w:kern w:val="21"/>
          <w:sz w:val="32"/>
        </w:rPr>
        <w:t>取得的主要创新成果（3年之内）及其</w:t>
      </w:r>
      <w:r>
        <w:rPr>
          <w:rFonts w:hint="eastAsia" w:ascii="仿宋_GB2312" w:eastAsia="仿宋_GB2312"/>
          <w:spacing w:val="0"/>
          <w:kern w:val="21"/>
          <w:sz w:val="32"/>
        </w:rPr>
        <w:t>经济效益。</w:t>
      </w:r>
    </w:p>
    <w:p>
      <w:pPr>
        <w:rPr>
          <w:rFonts w:hint="eastAsia"/>
          <w:spacing w:val="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_x000B__x000C_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阳">
    <w15:presenceInfo w15:providerId="None" w15:userId="杨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91A94"/>
    <w:rsid w:val="0E7D3C55"/>
    <w:rsid w:val="293D5638"/>
    <w:rsid w:val="30657390"/>
    <w:rsid w:val="34BA704A"/>
    <w:rsid w:val="3BDE629A"/>
    <w:rsid w:val="3CBEA2AC"/>
    <w:rsid w:val="3F431EBC"/>
    <w:rsid w:val="44855BD4"/>
    <w:rsid w:val="48B77AF5"/>
    <w:rsid w:val="56194F76"/>
    <w:rsid w:val="61900BFC"/>
    <w:rsid w:val="6DF7A169"/>
    <w:rsid w:val="76473B2A"/>
    <w:rsid w:val="7C64283A"/>
    <w:rsid w:val="7F691A94"/>
    <w:rsid w:val="7FD7D588"/>
    <w:rsid w:val="7FDDCE4B"/>
    <w:rsid w:val="7FF74B7A"/>
    <w:rsid w:val="BCF5441E"/>
    <w:rsid w:val="EFBDFA9E"/>
    <w:rsid w:val="FFEE0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黑体"/>
      <w:snapToGrid w:val="0"/>
      <w:spacing w:val="20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color w:val="FF0000"/>
    </w:rPr>
  </w:style>
  <w:style w:type="paragraph" w:customStyle="1" w:styleId="5">
    <w:name w:val="普通 (Web)"/>
    <w:basedOn w:val="1"/>
    <w:qFormat/>
    <w:uiPriority w:val="0"/>
    <w:pPr>
      <w:widowControl/>
      <w:spacing w:before="100" w:beforeLines="0" w:beforeAutospacing="0" w:after="100" w:afterLines="0" w:afterAutospacing="0"/>
      <w:jc w:val="left"/>
    </w:pPr>
    <w:rPr>
      <w:rFonts w:ascii="Arial Unicode MS" w:hAnsi="Arial Unicode MS"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2016-04-07T09:49:00Z</dcterms:created>
  <dc:creator>Administrator</dc:creator>
  <cp:lastModifiedBy>林彩娇</cp:lastModifiedBy>
  <cp:lastPrinted>2018-03-31T10:22:00Z</cp:lastPrinted>
  <dcterms:modified xsi:type="dcterms:W3CDTF">2020-04-24T08:36:33Z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