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  <w:rPrChange w:id="0" w:author="熊雄" w:date="2021-02-07T10:04:34Z"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rPrChange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  <w:rPrChange w:id="1" w:author="熊雄" w:date="2021-02-07T10:04:34Z">
            <w:rPr>
              <w:rFonts w:hint="default" w:ascii="Times New Roman" w:hAnsi="Times New Roman" w:eastAsia="仿宋_GB2312" w:cs="Times New Roman"/>
              <w:sz w:val="32"/>
              <w:szCs w:val="32"/>
              <w:lang w:eastAsia="zh-CN"/>
            </w:rPr>
          </w:rPrChange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  <w:rPrChange w:id="2" w:author="熊雄" w:date="2021-02-07T10:04:34Z"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rPrChange>
        </w:rPr>
        <w:t>6</w:t>
      </w:r>
    </w:p>
    <w:bookmarkEnd w:id="0"/>
    <w:p>
      <w:pPr>
        <w:rPr>
          <w:ins w:id="3" w:author="周明" w:date="2021-02-05T18:17:00Z"/>
          <w:rFonts w:hint="eastAsia"/>
          <w:sz w:val="32"/>
          <w:szCs w:val="32"/>
          <w:lang w:eastAsia="zh-CN"/>
        </w:rPr>
      </w:pPr>
    </w:p>
    <w:p>
      <w:pPr>
        <w:jc w:val="center"/>
        <w:rPr>
          <w:ins w:id="4" w:author="周明" w:date="2021-02-05T18:17:00Z"/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ins w:id="5" w:author="周明" w:date="2021-02-05T18:17:00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eastAsia="zh-CN"/>
          </w:rPr>
          <w:t>申报材料汇编</w:t>
        </w:r>
      </w:ins>
    </w:p>
    <w:p>
      <w:pPr>
        <w:rPr>
          <w:ins w:id="6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7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8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9" w:author="周明" w:date="2021-02-05T18:17:00Z"/>
          <w:rFonts w:hint="eastAsia"/>
          <w:sz w:val="32"/>
          <w:szCs w:val="32"/>
          <w:lang w:eastAsia="zh-CN"/>
        </w:rPr>
      </w:pPr>
    </w:p>
    <w:p>
      <w:pPr>
        <w:ind w:firstLine="640" w:firstLineChars="200"/>
        <w:rPr>
          <w:ins w:id="10" w:author="周明" w:date="2021-02-05T18:17:00Z"/>
          <w:rFonts w:hint="eastAsia"/>
          <w:sz w:val="32"/>
          <w:szCs w:val="32"/>
          <w:lang w:eastAsia="zh-CN"/>
        </w:rPr>
      </w:pPr>
      <w:ins w:id="11" w:author="周明" w:date="2021-02-05T18:17:00Z">
        <w:r>
          <w:rPr>
            <w:rFonts w:hint="eastAsia"/>
            <w:sz w:val="32"/>
            <w:szCs w:val="32"/>
            <w:lang w:eastAsia="zh-CN"/>
          </w:rPr>
          <w:t>单位名称：</w:t>
        </w:r>
      </w:ins>
      <w:ins w:id="12" w:author="周明" w:date="2021-02-05T18:17:00Z">
        <w:r>
          <w:rPr>
            <w:rFonts w:hint="eastAsia"/>
            <w:sz w:val="32"/>
            <w:szCs w:val="32"/>
            <w:u w:val="single"/>
            <w:lang w:val="en-US" w:eastAsia="zh-CN"/>
          </w:rPr>
          <w:t xml:space="preserve">                                </w:t>
        </w:r>
      </w:ins>
      <w:ins w:id="13" w:author="周明" w:date="2021-02-05T18:17:00Z">
        <w:r>
          <w:rPr>
            <w:rFonts w:hint="eastAsia"/>
            <w:sz w:val="32"/>
            <w:szCs w:val="32"/>
            <w:lang w:val="en-US" w:eastAsia="zh-CN"/>
          </w:rPr>
          <w:t xml:space="preserve"> </w:t>
        </w:r>
      </w:ins>
    </w:p>
    <w:p>
      <w:pPr>
        <w:rPr>
          <w:ins w:id="14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15" w:author="周明" w:date="2021-02-05T18:17:00Z"/>
          <w:rFonts w:hint="eastAsia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/>
        <w:jc w:val="both"/>
        <w:textAlignment w:val="auto"/>
        <w:outlineLvl w:val="9"/>
        <w:rPr>
          <w:ins w:id="16" w:author="周明" w:date="2021-02-05T18:17:00Z"/>
          <w:rFonts w:hint="eastAsia"/>
          <w:sz w:val="32"/>
          <w:szCs w:val="32"/>
          <w:lang w:eastAsia="zh-CN"/>
        </w:rPr>
      </w:pPr>
      <w:ins w:id="17" w:author="周明" w:date="2021-02-05T18:17:00Z">
        <w:r>
          <w:rPr>
            <w:rFonts w:hint="eastAsia"/>
            <w:sz w:val="32"/>
            <w:szCs w:val="32"/>
            <w:lang w:val="en-US" w:eastAsia="zh-CN"/>
          </w:rPr>
          <w:t xml:space="preserve">                </w:t>
        </w:r>
      </w:ins>
      <w:ins w:id="18" w:author="周明" w:date="2021-02-05T18:17:00Z">
        <w:r>
          <w:rPr>
            <w:rFonts w:hint="eastAsia" w:ascii="楷体_GB2312" w:hAnsi="楷体_GB2312" w:eastAsia="楷体_GB2312" w:cs="楷体_GB2312"/>
            <w:sz w:val="32"/>
            <w:szCs w:val="32"/>
          </w:rPr>
          <w:t>□</w:t>
        </w:r>
      </w:ins>
      <w:ins w:id="19" w:author="周明" w:date="2021-02-05T18:17:00Z">
        <w:r>
          <w:rPr>
            <w:rFonts w:hint="eastAsia" w:ascii="楷体_GB2312" w:hAnsi="楷体_GB2312" w:eastAsia="楷体_GB2312" w:cs="楷体_GB2312"/>
            <w:i w:val="0"/>
            <w:caps w:val="0"/>
            <w:color w:val="070707"/>
            <w:spacing w:val="0"/>
            <w:sz w:val="32"/>
            <w:szCs w:val="32"/>
          </w:rPr>
          <w:t>重点“小巨人”企业</w:t>
        </w:r>
      </w:ins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ins w:id="20" w:author="周明" w:date="2021-02-05T18:17:00Z"/>
          <w:rFonts w:hint="eastAsia"/>
          <w:sz w:val="32"/>
          <w:szCs w:val="32"/>
          <w:lang w:eastAsia="zh-CN"/>
        </w:rPr>
      </w:pPr>
      <w:ins w:id="21" w:author="周明" w:date="2021-02-05T18:17:00Z">
        <w:r>
          <w:rPr>
            <w:rFonts w:hint="eastAsia"/>
            <w:sz w:val="32"/>
            <w:szCs w:val="32"/>
            <w:lang w:eastAsia="zh-CN"/>
          </w:rPr>
          <w:t>申报方向：</w:t>
        </w:r>
      </w:ins>
    </w:p>
    <w:p>
      <w:pPr>
        <w:widowControl w:val="0"/>
        <w:wordWrap/>
        <w:adjustRightInd/>
        <w:snapToGrid/>
        <w:spacing w:line="600" w:lineRule="exact"/>
        <w:ind w:right="0" w:firstLine="2560" w:firstLineChars="800"/>
        <w:jc w:val="both"/>
        <w:textAlignment w:val="auto"/>
        <w:outlineLvl w:val="9"/>
        <w:rPr>
          <w:ins w:id="22" w:author="周明" w:date="2021-02-05T18:17:00Z"/>
          <w:rFonts w:hint="eastAsia"/>
          <w:sz w:val="32"/>
          <w:szCs w:val="32"/>
          <w:lang w:eastAsia="zh-CN"/>
        </w:rPr>
      </w:pPr>
      <w:ins w:id="23" w:author="周明" w:date="2021-02-05T18:17:00Z">
        <w:r>
          <w:rPr>
            <w:rFonts w:hint="eastAsia" w:ascii="楷体_GB2312" w:hAnsi="楷体_GB2312" w:eastAsia="楷体_GB2312" w:cs="楷体_GB2312"/>
            <w:sz w:val="32"/>
            <w:szCs w:val="32"/>
          </w:rPr>
          <w:t>□</w:t>
        </w:r>
      </w:ins>
      <w:ins w:id="24" w:author="周明" w:date="2021-02-05T18:17:00Z">
        <w:r>
          <w:rPr>
            <w:rFonts w:hint="eastAsia" w:ascii="楷体_GB2312" w:hAnsi="楷体_GB2312" w:eastAsia="楷体_GB2312" w:cs="楷体_GB2312"/>
            <w:i w:val="0"/>
            <w:caps w:val="0"/>
            <w:color w:val="070707"/>
            <w:spacing w:val="0"/>
            <w:sz w:val="32"/>
            <w:szCs w:val="32"/>
          </w:rPr>
          <w:t>公共服务示范平台</w:t>
        </w:r>
      </w:ins>
    </w:p>
    <w:p>
      <w:pPr>
        <w:rPr>
          <w:ins w:id="25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26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27" w:author="周明" w:date="2021-02-05T18:17:00Z"/>
          <w:rFonts w:hint="eastAsia"/>
          <w:sz w:val="32"/>
          <w:szCs w:val="32"/>
          <w:lang w:eastAsia="zh-CN"/>
        </w:rPr>
      </w:pPr>
    </w:p>
    <w:p>
      <w:pPr>
        <w:rPr>
          <w:ins w:id="28" w:author="周明" w:date="2021-02-05T18:17:00Z"/>
          <w:rFonts w:hint="eastAsia"/>
          <w:sz w:val="32"/>
          <w:szCs w:val="32"/>
          <w:lang w:eastAsia="zh-CN"/>
        </w:rPr>
      </w:pPr>
    </w:p>
    <w:p>
      <w:pPr>
        <w:jc w:val="center"/>
        <w:rPr>
          <w:ins w:id="29" w:author="周明" w:date="2021-02-05T18:17:00Z"/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ins w:id="30" w:author="周明" w:date="2021-02-05T18:17:00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t>2021</w:t>
        </w:r>
      </w:ins>
      <w:ins w:id="31" w:author="周明" w:date="2021-02-05T18:17:00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</w:rPr>
          <w:t>年</w:t>
        </w:r>
      </w:ins>
      <w:ins w:id="32" w:author="周明" w:date="2021-02-05T18:17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 xml:space="preserve">     </w:t>
        </w:r>
      </w:ins>
      <w:ins w:id="33" w:author="周明" w:date="2021-02-05T18:17:00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</w:rPr>
          <w:t>月</w:t>
        </w:r>
      </w:ins>
      <w:ins w:id="34" w:author="周明" w:date="2021-02-05T18:17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 xml:space="preserve">     </w:t>
        </w:r>
      </w:ins>
      <w:ins w:id="35" w:author="周明" w:date="2021-02-05T18:17:00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</w:rPr>
          <w:t>日</w:t>
        </w:r>
      </w:ins>
    </w:p>
    <w:p>
      <w:pPr>
        <w:jc w:val="center"/>
        <w:rPr>
          <w:ins w:id="36" w:author="周明" w:date="2021-02-05T18:17:00Z"/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ins w:id="37" w:author="周明" w:date="2021-02-05T18:17:00Z"/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材料目录（供参考）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一、目录索引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二、真实性声明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企业（平台）简介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基本情况及相关佐证材料（如ISO9000质量管理体系、ISO14000环境管理体系认证等）</w:t>
      </w:r>
      <w:del w:id="38" w:author="周明" w:date="2021-02-05T16:52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delText>；</w:delText>
        </w:r>
      </w:del>
      <w:ins w:id="39" w:author="周明" w:date="2021-02-05T16:52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，</w:t>
        </w:r>
      </w:ins>
      <w:ins w:id="40" w:author="周明" w:date="2021-02-05T16:55:00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t>《××市第×批重点“小巨人”企业基本情况表》</w:t>
        </w:r>
      </w:ins>
      <w:ins w:id="41" w:author="周明" w:date="2021-02-05T16:56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，</w:t>
        </w:r>
      </w:ins>
      <w:ins w:id="42" w:author="周明" w:date="2021-02-05T16:54:00Z">
        <w:r>
          <w:rPr>
            <w:rFonts w:hint="default" w:ascii="Times New Roman" w:hAnsi="Times New Roman" w:eastAsia="仿宋_GB2312" w:cs="Times New Roman"/>
            <w:i w:val="0"/>
            <w:caps w:val="0"/>
            <w:color w:val="070707"/>
            <w:spacing w:val="0"/>
            <w:sz w:val="32"/>
            <w:szCs w:val="32"/>
          </w:rPr>
          <w:t>国家（或省级）中小企业公共服务示范平台</w:t>
        </w:r>
      </w:ins>
      <w:ins w:id="43" w:author="周明" w:date="2021-02-05T16:54:00Z">
        <w:r>
          <w:rPr>
            <w:rFonts w:hint="eastAsia" w:ascii="Times New Roman" w:hAnsi="Times New Roman" w:eastAsia="仿宋_GB2312" w:cs="Times New Roman"/>
            <w:i w:val="0"/>
            <w:caps w:val="0"/>
            <w:color w:val="070707"/>
            <w:spacing w:val="0"/>
            <w:sz w:val="32"/>
            <w:szCs w:val="32"/>
            <w:lang w:eastAsia="zh-CN"/>
          </w:rPr>
          <w:t>证书复印件</w:t>
        </w:r>
      </w:ins>
      <w:del w:id="44" w:author="周明" w:date="2021-02-05T16:55:00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delText>《××市第×批重点“小巨人”企业基本情况表》</w:delText>
        </w:r>
      </w:del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四、产业导向及相关佐证材料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导产品属于《工业“四基”发展目录》所列重点领域或制造强国战略十大重点产业领域；或主导产品属于关键领域“补短板”、关键核心技术攻关、填补国内空白（国际空白）；或与重点行业龙头企业协同创新等情况及佐证材料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五、专业化程度及相关佐证材料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主营业务收入占营业收入比重；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近3年主导产品销售及市场占有率，主要客户群及销售地；主要竞争对手对比情况，与国际国内领先水平对比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六、创新能力及相关佐证材料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截至上年末的近2年研发经费支出占营业收入比重，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创新团队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、拥有有效发明专利、自建或与高校和科研机构联合建立研发机构、主持或参与制（修）订国际国家或行业标准情况等。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七、成长性及相关佐证材料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上年主营业务收入增长情况（不作为第一批申报条件），或有上市计划（已递交申请书或已进入辅导期）情况等。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八、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企业（平台）分年度预期目标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《××市第×批重点“小巨人”企业目标表》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九、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经会计师事务所审计的2018、2019年度会计报表和审计报告复印件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备注：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企业须提供材料一至材料九，平台须提供材料一、材料二、材料三</w:t>
      </w:r>
      <w:del w:id="45" w:author="周明" w:date="2021-02-05T16:54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delText>和</w:delText>
        </w:r>
      </w:del>
      <w:ins w:id="46" w:author="周明" w:date="2021-02-05T17:24:00Z">
        <w:r>
          <w:rPr>
            <w:rFonts w:hint="eastAsia" w:ascii="Times New Roman" w:hAnsi="Times New Roman" w:eastAsia="仿宋_GB2312" w:cs="Times New Roman"/>
            <w:sz w:val="32"/>
            <w:szCs w:val="32"/>
            <w:lang w:val="en-US" w:eastAsia="zh-CN"/>
          </w:rPr>
          <w:t>和</w:t>
        </w:r>
      </w:ins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材料八；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材料统一按上述顺序装订成册，并加盖骑缝章；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所有复印件须加盖“此件与原件一致”印章，并由各地市核实复印件与原件的一致性。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ins w:id="47" w:author="周明" w:date="2021-02-05T18:16:00Z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ins w:id="48" w:author="周明" w:date="2021-02-05T18:16:00Z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ins w:id="49" w:author="周明" w:date="2021-02-05T18:16:00Z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ins w:id="50" w:author="周明" w:date="2021-02-05T18:16:00Z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2422575">
    <w:nsid w:val="601B9DAF"/>
    <w:multiLevelType w:val="singleLevel"/>
    <w:tmpl w:val="601B9DAF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6124225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 w:val="1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32076BC"/>
    <w:rsid w:val="032347FB"/>
    <w:rsid w:val="06F21992"/>
    <w:rsid w:val="090716BF"/>
    <w:rsid w:val="0CAF6F30"/>
    <w:rsid w:val="0CBC616B"/>
    <w:rsid w:val="123A0B27"/>
    <w:rsid w:val="1C3643B4"/>
    <w:rsid w:val="24EC3079"/>
    <w:rsid w:val="2B12784E"/>
    <w:rsid w:val="336669C5"/>
    <w:rsid w:val="37375A64"/>
    <w:rsid w:val="3C6E25BF"/>
    <w:rsid w:val="3CBC3339"/>
    <w:rsid w:val="42E70FA2"/>
    <w:rsid w:val="432076BC"/>
    <w:rsid w:val="445356A2"/>
    <w:rsid w:val="487F7F14"/>
    <w:rsid w:val="4E1A5C47"/>
    <w:rsid w:val="5F3659E1"/>
    <w:rsid w:val="616A60EE"/>
    <w:rsid w:val="620617EF"/>
    <w:rsid w:val="63114358"/>
    <w:rsid w:val="63F169A9"/>
    <w:rsid w:val="683A49F4"/>
    <w:rsid w:val="6CE30FA5"/>
    <w:rsid w:val="78CB07CF"/>
    <w:rsid w:val="7B2E276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2021-02-04T01:41:00Z</dcterms:created>
  <dc:creator>周明</dc:creator>
  <cp:lastModifiedBy>熊雄</cp:lastModifiedBy>
  <dcterms:modified xsi:type="dcterms:W3CDTF">2021-02-07T02:04:34Z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