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del w:id="1" w:author="叶思静" w:date="2022-07-25T14:55:08Z"/>
          <w:rFonts w:hint="eastAsia" w:ascii="方正公文小标宋" w:hAnsi="方正公文小标宋" w:eastAsia="方正公文小标宋" w:cs="方正公文小标宋"/>
          <w:b/>
          <w:bCs/>
          <w:color w:val="auto"/>
          <w:sz w:val="44"/>
          <w:szCs w:val="44"/>
          <w:lang w:eastAsia="zh-CN"/>
        </w:rPr>
        <w:pPrChange w:id="0" w:author="叶思静" w:date="2022-07-25T15:21:54Z">
          <w:pPr>
            <w:keepNext w:val="0"/>
            <w:keepLines w:val="0"/>
            <w:pageBreakBefore w:val="0"/>
            <w:widowControl w:val="0"/>
            <w:kinsoku/>
            <w:wordWrap/>
            <w:overflowPunct/>
            <w:topLinePunct w:val="0"/>
            <w:autoSpaceDE/>
            <w:autoSpaceDN/>
            <w:bidi w:val="0"/>
            <w:adjustRightInd/>
            <w:snapToGrid/>
            <w:spacing w:line="620" w:lineRule="exact"/>
            <w:jc w:val="center"/>
            <w:textAlignment w:val="auto"/>
          </w:pPr>
        </w:pPrChange>
      </w:pPr>
      <w:ins w:id="2" w:author="叶思静" w:date="2022-07-25T15:21:46Z">
        <w:r>
          <w:rPr>
            <w:rFonts w:hint="eastAsia" w:ascii="方正公文小标宋" w:hAnsi="方正公文小标宋" w:eastAsia="方正公文小标宋" w:cs="方正公文小标宋"/>
            <w:b/>
            <w:bCs/>
            <w:color w:val="auto"/>
            <w:sz w:val="44"/>
            <w:szCs w:val="44"/>
            <w:lang w:eastAsia="zh-CN"/>
          </w:rPr>
          <w:t>江</w:t>
        </w:r>
      </w:ins>
      <w:ins w:id="3" w:author="叶思静" w:date="2022-07-25T15:21:47Z">
        <w:r>
          <w:rPr>
            <w:rFonts w:hint="eastAsia" w:ascii="方正公文小标宋" w:hAnsi="方正公文小标宋" w:eastAsia="方正公文小标宋" w:cs="方正公文小标宋"/>
            <w:b/>
            <w:bCs/>
            <w:color w:val="auto"/>
            <w:sz w:val="44"/>
            <w:szCs w:val="44"/>
            <w:lang w:eastAsia="zh-CN"/>
          </w:rPr>
          <w:t>门市</w:t>
        </w:r>
      </w:ins>
      <w:ins w:id="4" w:author="叶思静" w:date="2022-07-25T15:21:48Z">
        <w:r>
          <w:rPr>
            <w:rFonts w:hint="eastAsia" w:ascii="方正公文小标宋" w:hAnsi="方正公文小标宋" w:eastAsia="方正公文小标宋" w:cs="方正公文小标宋"/>
            <w:b/>
            <w:bCs/>
            <w:color w:val="auto"/>
            <w:sz w:val="44"/>
            <w:szCs w:val="44"/>
            <w:lang w:eastAsia="zh-CN"/>
          </w:rPr>
          <w:t>住房和</w:t>
        </w:r>
      </w:ins>
      <w:ins w:id="5" w:author="叶思静" w:date="2022-07-25T15:21:49Z">
        <w:r>
          <w:rPr>
            <w:rFonts w:hint="eastAsia" w:ascii="方正公文小标宋" w:hAnsi="方正公文小标宋" w:eastAsia="方正公文小标宋" w:cs="方正公文小标宋"/>
            <w:b/>
            <w:bCs/>
            <w:color w:val="auto"/>
            <w:sz w:val="44"/>
            <w:szCs w:val="44"/>
            <w:lang w:eastAsia="zh-CN"/>
          </w:rPr>
          <w:t>城乡</w:t>
        </w:r>
      </w:ins>
      <w:ins w:id="6" w:author="叶思静" w:date="2022-07-25T15:21:51Z">
        <w:r>
          <w:rPr>
            <w:rFonts w:hint="eastAsia" w:ascii="方正公文小标宋" w:hAnsi="方正公文小标宋" w:eastAsia="方正公文小标宋" w:cs="方正公文小标宋"/>
            <w:b/>
            <w:bCs/>
            <w:color w:val="auto"/>
            <w:sz w:val="44"/>
            <w:szCs w:val="44"/>
            <w:lang w:eastAsia="zh-CN"/>
          </w:rPr>
          <w:t>建设局</w:t>
        </w:r>
      </w:ins>
      <w:r>
        <w:rPr>
          <w:rFonts w:hint="eastAsia" w:ascii="方正公文小标宋" w:hAnsi="方正公文小标宋" w:eastAsia="方正公文小标宋" w:cs="方正公文小标宋"/>
          <w:b/>
          <w:bCs/>
          <w:color w:val="auto"/>
          <w:sz w:val="44"/>
          <w:szCs w:val="44"/>
          <w:lang w:eastAsia="zh-CN"/>
        </w:rPr>
        <w:t>润泽园4幢保障性租赁住房</w:t>
      </w:r>
      <w:ins w:id="7" w:author="叶思静" w:date="2022-07-25T14:55:01Z">
        <w:r>
          <w:rPr>
            <w:rFonts w:hint="eastAsia" w:ascii="方正公文小标宋" w:hAnsi="方正公文小标宋" w:eastAsia="方正公文小标宋" w:cs="方正公文小标宋"/>
            <w:b/>
            <w:bCs/>
            <w:color w:val="auto"/>
            <w:sz w:val="44"/>
            <w:szCs w:val="44"/>
            <w:lang w:eastAsia="zh-CN"/>
          </w:rPr>
          <w:t>改造</w:t>
        </w:r>
      </w:ins>
      <w:ins w:id="8" w:author="叶思静" w:date="2022-07-25T14:55:02Z">
        <w:r>
          <w:rPr>
            <w:rFonts w:hint="eastAsia" w:ascii="方正公文小标宋" w:hAnsi="方正公文小标宋" w:eastAsia="方正公文小标宋" w:cs="方正公文小标宋"/>
            <w:b/>
            <w:bCs/>
            <w:color w:val="auto"/>
            <w:sz w:val="44"/>
            <w:szCs w:val="44"/>
            <w:lang w:eastAsia="zh-CN"/>
          </w:rPr>
          <w:t>工程</w:t>
        </w:r>
      </w:ins>
      <w:del w:id="9" w:author="梁杰峰" w:date="2022-07-15T10:53:58Z">
        <w:r>
          <w:rPr>
            <w:rFonts w:hint="eastAsia" w:ascii="方正公文小标宋" w:hAnsi="方正公文小标宋" w:eastAsia="方正公文小标宋" w:cs="方正公文小标宋"/>
            <w:b/>
            <w:bCs/>
            <w:color w:val="auto"/>
            <w:sz w:val="44"/>
            <w:szCs w:val="44"/>
            <w:lang w:eastAsia="zh-CN"/>
          </w:rPr>
          <w:delText>改造项目</w:delText>
        </w:r>
      </w:del>
      <w:ins w:id="10" w:author="梁杰峰" w:date="2022-07-15T10:53:58Z">
        <w:r>
          <w:rPr>
            <w:rFonts w:hint="eastAsia" w:ascii="方正公文小标宋" w:hAnsi="方正公文小标宋" w:eastAsia="方正公文小标宋" w:cs="方正公文小标宋"/>
            <w:b/>
            <w:bCs/>
            <w:color w:val="auto"/>
            <w:sz w:val="44"/>
            <w:szCs w:val="44"/>
            <w:lang w:eastAsia="zh-CN"/>
          </w:rPr>
          <w:t>配套</w:t>
        </w:r>
      </w:ins>
      <w:r>
        <w:rPr>
          <w:rFonts w:hint="eastAsia" w:ascii="方正公文小标宋" w:hAnsi="方正公文小标宋" w:eastAsia="方正公文小标宋" w:cs="方正公文小标宋"/>
          <w:b/>
          <w:bCs/>
          <w:color w:val="auto"/>
          <w:sz w:val="44"/>
          <w:szCs w:val="44"/>
          <w:lang w:eastAsia="zh-CN"/>
        </w:rPr>
        <w:t>设</w:t>
      </w:r>
      <w:del w:id="11" w:author="梁杰峰" w:date="2022-07-15T10:54:03Z">
        <w:r>
          <w:rPr>
            <w:rFonts w:hint="eastAsia" w:ascii="方正公文小标宋" w:hAnsi="方正公文小标宋" w:eastAsia="方正公文小标宋" w:cs="方正公文小标宋"/>
            <w:b/>
            <w:bCs/>
            <w:color w:val="auto"/>
            <w:sz w:val="44"/>
            <w:szCs w:val="44"/>
            <w:lang w:eastAsia="zh-CN"/>
          </w:rPr>
          <w:delText>施</w:delText>
        </w:r>
      </w:del>
      <w:ins w:id="12" w:author="梁杰峰" w:date="2022-07-15T10:54:03Z">
        <w:r>
          <w:rPr>
            <w:rFonts w:hint="eastAsia" w:ascii="方正公文小标宋" w:hAnsi="方正公文小标宋" w:eastAsia="方正公文小标宋" w:cs="方正公文小标宋"/>
            <w:b/>
            <w:bCs/>
            <w:color w:val="auto"/>
            <w:sz w:val="44"/>
            <w:szCs w:val="44"/>
            <w:lang w:eastAsia="zh-CN"/>
          </w:rPr>
          <w:t>备</w:t>
        </w:r>
      </w:ins>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方正公文小标宋" w:hAnsi="方正公文小标宋" w:eastAsia="方正公文小标宋" w:cs="方正公文小标宋"/>
          <w:b/>
          <w:bCs/>
          <w:color w:val="auto"/>
          <w:sz w:val="44"/>
          <w:szCs w:val="44"/>
          <w:lang w:eastAsia="zh-CN"/>
        </w:rPr>
        <w:pPrChange w:id="13" w:author="叶思静" w:date="2022-07-25T14:55:08Z">
          <w:pPr>
            <w:keepNext w:val="0"/>
            <w:keepLines w:val="0"/>
            <w:pageBreakBefore w:val="0"/>
            <w:widowControl w:val="0"/>
            <w:kinsoku/>
            <w:wordWrap/>
            <w:overflowPunct/>
            <w:topLinePunct w:val="0"/>
            <w:autoSpaceDE/>
            <w:autoSpaceDN/>
            <w:bidi w:val="0"/>
            <w:adjustRightInd/>
            <w:snapToGrid/>
            <w:spacing w:line="620" w:lineRule="exact"/>
            <w:jc w:val="center"/>
            <w:textAlignment w:val="auto"/>
          </w:pPr>
        </w:pPrChange>
      </w:pPr>
      <w:r>
        <w:rPr>
          <w:rFonts w:hint="eastAsia" w:ascii="方正公文小标宋" w:hAnsi="方正公文小标宋" w:eastAsia="方正公文小标宋" w:cs="方正公文小标宋"/>
          <w:b/>
          <w:bCs/>
          <w:color w:val="auto"/>
          <w:sz w:val="44"/>
          <w:szCs w:val="44"/>
          <w:lang w:eastAsia="zh-CN"/>
        </w:rPr>
        <w:t>采购方案</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color w:val="auto"/>
          <w:sz w:val="34"/>
          <w:szCs w:val="34"/>
        </w:rPr>
        <w:pPrChange w:id="14" w:author="梁杰峰" w:date="2022-07-15T11:57:04Z">
          <w:pPr>
            <w:keepNext w:val="0"/>
            <w:keepLines w:val="0"/>
            <w:pageBreakBefore w:val="0"/>
            <w:widowControl w:val="0"/>
            <w:kinsoku/>
            <w:wordWrap/>
            <w:overflowPunct/>
            <w:topLinePunct w:val="0"/>
            <w:autoSpaceDE/>
            <w:autoSpaceDN/>
            <w:bidi w:val="0"/>
            <w:adjustRightInd/>
            <w:snapToGrid/>
            <w:spacing w:line="620" w:lineRule="exact"/>
            <w:textAlignment w:val="auto"/>
          </w:pPr>
        </w:pPrChange>
      </w:pPr>
    </w:p>
    <w:p>
      <w:pPr>
        <w:keepNext w:val="0"/>
        <w:keepLines w:val="0"/>
        <w:pageBreakBefore w:val="0"/>
        <w:widowControl w:val="0"/>
        <w:kinsoku/>
        <w:wordWrap/>
        <w:overflowPunct/>
        <w:topLinePunct w:val="0"/>
        <w:autoSpaceDE/>
        <w:autoSpaceDN/>
        <w:bidi w:val="0"/>
        <w:adjustRightInd/>
        <w:snapToGrid/>
        <w:spacing w:line="560" w:lineRule="exact"/>
        <w:ind w:firstLine="680"/>
        <w:jc w:val="both"/>
        <w:textAlignment w:val="auto"/>
        <w:rPr>
          <w:rFonts w:hint="eastAsia" w:ascii="仿宋_GB2312" w:hAnsi="仿宋_GB2312" w:eastAsia="仿宋_GB2312" w:cs="仿宋_GB2312"/>
          <w:color w:val="auto"/>
          <w:sz w:val="32"/>
          <w:szCs w:val="32"/>
          <w:lang w:val="en-US" w:eastAsia="zh-CN"/>
          <w:rPrChange w:id="16" w:author="叶思静" w:date="2022-07-25T15:51:58Z">
            <w:rPr>
              <w:rFonts w:hint="eastAsia" w:ascii="仿宋" w:hAnsi="仿宋" w:eastAsia="仿宋" w:cs="仿宋"/>
              <w:color w:val="auto"/>
              <w:sz w:val="34"/>
              <w:szCs w:val="34"/>
              <w:lang w:val="en-US" w:eastAsia="zh-CN"/>
            </w:rPr>
          </w:rPrChange>
        </w:rPr>
        <w:pPrChange w:id="15" w:author="梁杰峰" w:date="2022-07-15T11:57:04Z">
          <w:pPr>
            <w:keepNext w:val="0"/>
            <w:keepLines w:val="0"/>
            <w:pageBreakBefore w:val="0"/>
            <w:widowControl w:val="0"/>
            <w:kinsoku/>
            <w:wordWrap/>
            <w:overflowPunct/>
            <w:topLinePunct w:val="0"/>
            <w:autoSpaceDE/>
            <w:autoSpaceDN/>
            <w:bidi w:val="0"/>
            <w:adjustRightInd/>
            <w:snapToGrid/>
            <w:spacing w:line="620" w:lineRule="exact"/>
            <w:ind w:firstLine="680"/>
            <w:jc w:val="both"/>
            <w:textAlignment w:val="auto"/>
          </w:pPr>
        </w:pPrChange>
      </w:pPr>
      <w:r>
        <w:rPr>
          <w:rFonts w:hint="eastAsia" w:ascii="仿宋_GB2312" w:hAnsi="仿宋_GB2312" w:eastAsia="仿宋_GB2312" w:cs="仿宋_GB2312"/>
          <w:color w:val="auto"/>
          <w:sz w:val="32"/>
          <w:szCs w:val="32"/>
          <w:lang w:val="en-US" w:eastAsia="zh-CN"/>
          <w:rPrChange w:id="17" w:author="叶思静" w:date="2022-07-25T15:51:58Z">
            <w:rPr>
              <w:rFonts w:hint="eastAsia" w:ascii="仿宋" w:hAnsi="仿宋" w:eastAsia="仿宋" w:cs="仿宋"/>
              <w:color w:val="auto"/>
              <w:sz w:val="34"/>
              <w:szCs w:val="34"/>
              <w:lang w:val="en-US" w:eastAsia="zh-CN"/>
            </w:rPr>
          </w:rPrChange>
        </w:rPr>
        <w:t>经市政府同意，将市本级蓬江区润泽园4幢</w:t>
      </w:r>
      <w:ins w:id="18" w:author="梁杰峰" w:date="2022-07-15T11:09:49Z">
        <w:r>
          <w:rPr>
            <w:rFonts w:hint="eastAsia" w:ascii="仿宋_GB2312" w:hAnsi="仿宋_GB2312" w:eastAsia="仿宋_GB2312" w:cs="仿宋_GB2312"/>
            <w:color w:val="auto"/>
            <w:sz w:val="32"/>
            <w:szCs w:val="32"/>
            <w:lang w:val="en-US" w:eastAsia="zh-CN"/>
            <w:rPrChange w:id="19" w:author="叶思静" w:date="2022-07-25T15:51:58Z">
              <w:rPr>
                <w:rFonts w:hint="eastAsia" w:ascii="仿宋" w:hAnsi="仿宋" w:eastAsia="仿宋" w:cs="仿宋"/>
                <w:color w:val="auto"/>
                <w:sz w:val="34"/>
                <w:szCs w:val="34"/>
                <w:lang w:val="en-US" w:eastAsia="zh-CN"/>
              </w:rPr>
            </w:rPrChange>
          </w:rPr>
          <w:t>部分</w:t>
        </w:r>
      </w:ins>
      <w:r>
        <w:rPr>
          <w:rFonts w:hint="eastAsia" w:ascii="仿宋_GB2312" w:hAnsi="仿宋_GB2312" w:eastAsia="仿宋_GB2312" w:cs="仿宋_GB2312"/>
          <w:color w:val="auto"/>
          <w:sz w:val="32"/>
          <w:szCs w:val="32"/>
          <w:lang w:val="en-US" w:eastAsia="zh-CN"/>
          <w:rPrChange w:id="20" w:author="叶思静" w:date="2022-07-25T15:51:58Z">
            <w:rPr>
              <w:rFonts w:hint="eastAsia" w:ascii="仿宋" w:hAnsi="仿宋" w:eastAsia="仿宋" w:cs="仿宋"/>
              <w:color w:val="auto"/>
              <w:sz w:val="34"/>
              <w:szCs w:val="34"/>
              <w:lang w:val="en-US" w:eastAsia="zh-CN"/>
            </w:rPr>
          </w:rPrChange>
        </w:rPr>
        <w:t>富余</w:t>
      </w:r>
      <w:ins w:id="21" w:author="梁杰峰" w:date="2022-07-15T11:09:54Z">
        <w:r>
          <w:rPr>
            <w:rFonts w:hint="eastAsia" w:ascii="仿宋_GB2312" w:hAnsi="仿宋_GB2312" w:eastAsia="仿宋_GB2312" w:cs="仿宋_GB2312"/>
            <w:color w:val="auto"/>
            <w:sz w:val="32"/>
            <w:szCs w:val="32"/>
            <w:lang w:val="en-US" w:eastAsia="zh-CN"/>
            <w:rPrChange w:id="22" w:author="叶思静" w:date="2022-07-25T15:51:58Z">
              <w:rPr>
                <w:rFonts w:hint="eastAsia" w:ascii="仿宋" w:hAnsi="仿宋" w:eastAsia="仿宋" w:cs="仿宋"/>
                <w:color w:val="auto"/>
                <w:sz w:val="34"/>
                <w:szCs w:val="34"/>
                <w:lang w:val="en-US" w:eastAsia="zh-CN"/>
              </w:rPr>
            </w:rPrChange>
          </w:rPr>
          <w:t>房源</w:t>
        </w:r>
      </w:ins>
      <w:ins w:id="23" w:author="苏蔚明" w:date="2022-07-14T17:16:49Z">
        <w:del w:id="24" w:author="梁杰峰" w:date="2022-07-15T11:09:49Z">
          <w:r>
            <w:rPr>
              <w:rFonts w:hint="eastAsia" w:ascii="仿宋_GB2312" w:hAnsi="仿宋_GB2312" w:eastAsia="仿宋_GB2312" w:cs="仿宋_GB2312"/>
              <w:color w:val="auto"/>
              <w:sz w:val="32"/>
              <w:szCs w:val="32"/>
              <w:lang w:val="en-US" w:eastAsia="zh-CN"/>
              <w:rPrChange w:id="25" w:author="叶思静" w:date="2022-07-25T15:51:58Z">
                <w:rPr>
                  <w:rFonts w:hint="eastAsia" w:ascii="仿宋" w:hAnsi="仿宋" w:eastAsia="仿宋" w:cs="仿宋"/>
                  <w:color w:val="auto"/>
                  <w:sz w:val="34"/>
                  <w:szCs w:val="34"/>
                  <w:lang w:val="en-US" w:eastAsia="zh-CN"/>
                </w:rPr>
              </w:rPrChange>
            </w:rPr>
            <w:delText>部分</w:delText>
          </w:r>
        </w:del>
      </w:ins>
      <w:del w:id="26" w:author="苏蔚明" w:date="2022-07-14T17:16:42Z">
        <w:r>
          <w:rPr>
            <w:rFonts w:hint="eastAsia" w:ascii="仿宋_GB2312" w:hAnsi="仿宋_GB2312" w:eastAsia="仿宋_GB2312" w:cs="仿宋_GB2312"/>
            <w:color w:val="auto"/>
            <w:sz w:val="32"/>
            <w:szCs w:val="32"/>
            <w:lang w:val="en-US" w:eastAsia="zh-CN"/>
            <w:rPrChange w:id="27" w:author="叶思静" w:date="2022-07-25T15:51:58Z">
              <w:rPr>
                <w:rFonts w:hint="eastAsia" w:ascii="仿宋" w:hAnsi="仿宋" w:eastAsia="仿宋" w:cs="仿宋"/>
                <w:color w:val="auto"/>
                <w:sz w:val="34"/>
                <w:szCs w:val="34"/>
                <w:lang w:val="en-US" w:eastAsia="zh-CN"/>
              </w:rPr>
            </w:rPrChange>
          </w:rPr>
          <w:delText>房源200套（需要采购设施房源188套），</w:delText>
        </w:r>
      </w:del>
      <w:r>
        <w:rPr>
          <w:rFonts w:hint="eastAsia" w:ascii="仿宋_GB2312" w:hAnsi="仿宋_GB2312" w:eastAsia="仿宋_GB2312" w:cs="仿宋_GB2312"/>
          <w:color w:val="auto"/>
          <w:sz w:val="32"/>
          <w:szCs w:val="32"/>
          <w:lang w:val="en-US" w:eastAsia="zh-CN"/>
          <w:rPrChange w:id="28" w:author="叶思静" w:date="2022-07-25T15:51:58Z">
            <w:rPr>
              <w:rFonts w:hint="eastAsia" w:ascii="仿宋" w:hAnsi="仿宋" w:eastAsia="仿宋" w:cs="仿宋"/>
              <w:color w:val="auto"/>
              <w:sz w:val="34"/>
              <w:szCs w:val="34"/>
              <w:lang w:val="en-US" w:eastAsia="zh-CN"/>
            </w:rPr>
          </w:rPrChange>
        </w:rPr>
        <w:t>纳入我市2022年保障性租赁住房目标任务进行改造。为确保完成目标任务，使改造房源达到“拎包入住”条件，现根据改造要求开展房源</w:t>
      </w:r>
      <w:del w:id="29" w:author="梁杰峰" w:date="2022-07-15T11:10:34Z">
        <w:r>
          <w:rPr>
            <w:rFonts w:hint="eastAsia" w:ascii="仿宋_GB2312" w:hAnsi="仿宋_GB2312" w:eastAsia="仿宋_GB2312" w:cs="仿宋_GB2312"/>
            <w:color w:val="auto"/>
            <w:sz w:val="32"/>
            <w:szCs w:val="32"/>
            <w:lang w:val="en-US" w:eastAsia="zh-CN"/>
            <w:rPrChange w:id="30" w:author="叶思静" w:date="2022-07-25T15:51:58Z">
              <w:rPr>
                <w:rFonts w:hint="eastAsia" w:ascii="仿宋" w:hAnsi="仿宋" w:eastAsia="仿宋" w:cs="仿宋"/>
                <w:color w:val="auto"/>
                <w:sz w:val="34"/>
                <w:szCs w:val="34"/>
                <w:lang w:val="en-US" w:eastAsia="zh-CN"/>
              </w:rPr>
            </w:rPrChange>
          </w:rPr>
          <w:delText>基本</w:delText>
        </w:r>
      </w:del>
      <w:ins w:id="31" w:author="梁杰峰" w:date="2022-07-15T11:10:34Z">
        <w:r>
          <w:rPr>
            <w:rFonts w:hint="eastAsia" w:ascii="仿宋_GB2312" w:hAnsi="仿宋_GB2312" w:eastAsia="仿宋_GB2312" w:cs="仿宋_GB2312"/>
            <w:color w:val="auto"/>
            <w:sz w:val="32"/>
            <w:szCs w:val="32"/>
            <w:lang w:val="en-US" w:eastAsia="zh-CN"/>
            <w:rPrChange w:id="32" w:author="叶思静" w:date="2022-07-25T15:51:58Z">
              <w:rPr>
                <w:rFonts w:hint="eastAsia" w:ascii="仿宋" w:hAnsi="仿宋" w:eastAsia="仿宋" w:cs="仿宋"/>
                <w:color w:val="auto"/>
                <w:sz w:val="34"/>
                <w:szCs w:val="34"/>
                <w:lang w:val="en-US" w:eastAsia="zh-CN"/>
              </w:rPr>
            </w:rPrChange>
          </w:rPr>
          <w:t>配套</w:t>
        </w:r>
      </w:ins>
      <w:r>
        <w:rPr>
          <w:rFonts w:hint="eastAsia" w:ascii="仿宋_GB2312" w:hAnsi="仿宋_GB2312" w:eastAsia="仿宋_GB2312" w:cs="仿宋_GB2312"/>
          <w:color w:val="auto"/>
          <w:sz w:val="32"/>
          <w:szCs w:val="32"/>
          <w:lang w:val="en-US" w:eastAsia="zh-CN"/>
          <w:rPrChange w:id="33" w:author="叶思静" w:date="2022-07-25T15:51:58Z">
            <w:rPr>
              <w:rFonts w:hint="eastAsia" w:ascii="仿宋" w:hAnsi="仿宋" w:eastAsia="仿宋" w:cs="仿宋"/>
              <w:color w:val="auto"/>
              <w:sz w:val="34"/>
              <w:szCs w:val="34"/>
              <w:lang w:val="en-US" w:eastAsia="zh-CN"/>
            </w:rPr>
          </w:rPrChange>
        </w:rPr>
        <w:t>设</w:t>
      </w:r>
      <w:del w:id="34" w:author="梁杰峰" w:date="2022-07-15T11:10:22Z">
        <w:r>
          <w:rPr>
            <w:rFonts w:hint="eastAsia" w:ascii="仿宋_GB2312" w:hAnsi="仿宋_GB2312" w:eastAsia="仿宋_GB2312" w:cs="仿宋_GB2312"/>
            <w:color w:val="auto"/>
            <w:sz w:val="32"/>
            <w:szCs w:val="32"/>
            <w:lang w:val="en-US" w:eastAsia="zh-CN"/>
            <w:rPrChange w:id="35" w:author="叶思静" w:date="2022-07-25T15:51:58Z">
              <w:rPr>
                <w:rFonts w:hint="eastAsia" w:ascii="仿宋" w:hAnsi="仿宋" w:eastAsia="仿宋" w:cs="仿宋"/>
                <w:color w:val="auto"/>
                <w:sz w:val="34"/>
                <w:szCs w:val="34"/>
                <w:lang w:val="en-US" w:eastAsia="zh-CN"/>
              </w:rPr>
            </w:rPrChange>
          </w:rPr>
          <w:delText>施</w:delText>
        </w:r>
      </w:del>
      <w:ins w:id="36" w:author="梁杰峰" w:date="2022-07-15T11:10:22Z">
        <w:r>
          <w:rPr>
            <w:rFonts w:hint="eastAsia" w:ascii="仿宋_GB2312" w:hAnsi="仿宋_GB2312" w:eastAsia="仿宋_GB2312" w:cs="仿宋_GB2312"/>
            <w:color w:val="auto"/>
            <w:sz w:val="32"/>
            <w:szCs w:val="32"/>
            <w:lang w:val="en-US" w:eastAsia="zh-CN"/>
            <w:rPrChange w:id="37" w:author="叶思静" w:date="2022-07-25T15:51:58Z">
              <w:rPr>
                <w:rFonts w:hint="eastAsia" w:ascii="仿宋" w:hAnsi="仿宋" w:eastAsia="仿宋" w:cs="仿宋"/>
                <w:color w:val="auto"/>
                <w:sz w:val="34"/>
                <w:szCs w:val="34"/>
                <w:lang w:val="en-US" w:eastAsia="zh-CN"/>
              </w:rPr>
            </w:rPrChange>
          </w:rPr>
          <w:t>备</w:t>
        </w:r>
      </w:ins>
      <w:r>
        <w:rPr>
          <w:rFonts w:hint="eastAsia" w:ascii="仿宋_GB2312" w:hAnsi="仿宋_GB2312" w:eastAsia="仿宋_GB2312" w:cs="仿宋_GB2312"/>
          <w:color w:val="auto"/>
          <w:sz w:val="32"/>
          <w:szCs w:val="32"/>
          <w:lang w:val="en-US" w:eastAsia="zh-CN"/>
          <w:rPrChange w:id="38" w:author="叶思静" w:date="2022-07-25T15:51:58Z">
            <w:rPr>
              <w:rFonts w:hint="eastAsia" w:ascii="仿宋" w:hAnsi="仿宋" w:eastAsia="仿宋" w:cs="仿宋"/>
              <w:color w:val="auto"/>
              <w:sz w:val="34"/>
              <w:szCs w:val="34"/>
              <w:lang w:val="en-US" w:eastAsia="zh-CN"/>
            </w:rPr>
          </w:rPrChange>
        </w:rPr>
        <w:t>采购工作。</w:t>
      </w:r>
    </w:p>
    <w:p>
      <w:pPr>
        <w:keepNext w:val="0"/>
        <w:keepLines w:val="0"/>
        <w:pageBreakBefore w:val="0"/>
        <w:widowControl w:val="0"/>
        <w:numPr>
          <w:ilvl w:val="0"/>
          <w:numId w:val="1"/>
        </w:numPr>
        <w:kinsoku/>
        <w:wordWrap/>
        <w:overflowPunct/>
        <w:topLinePunct w:val="0"/>
        <w:autoSpaceDE/>
        <w:autoSpaceDN/>
        <w:bidi w:val="0"/>
        <w:adjustRightInd/>
        <w:snapToGrid/>
        <w:spacing w:line="560" w:lineRule="exact"/>
        <w:ind w:firstLine="643" w:firstLineChars="200"/>
        <w:textAlignment w:val="auto"/>
        <w:rPr>
          <w:rFonts w:hint="eastAsia" w:ascii="仿宋_GB2312" w:hAnsi="仿宋_GB2312" w:eastAsia="仿宋_GB2312" w:cs="仿宋_GB2312"/>
          <w:b/>
          <w:bCs/>
          <w:sz w:val="32"/>
          <w:szCs w:val="32"/>
          <w:u w:val="none"/>
          <w:lang w:val="en-US" w:eastAsia="zh-CN"/>
          <w:rPrChange w:id="40" w:author="叶思静" w:date="2022-07-25T15:51:58Z">
            <w:rPr>
              <w:rFonts w:hint="eastAsia" w:ascii="黑体" w:hAnsi="黑体" w:eastAsia="黑体" w:cs="黑体"/>
              <w:b/>
              <w:bCs/>
              <w:sz w:val="32"/>
              <w:szCs w:val="32"/>
              <w:u w:val="none"/>
              <w:lang w:val="en-US" w:eastAsia="zh-CN"/>
            </w:rPr>
          </w:rPrChange>
        </w:rPr>
        <w:pPrChange w:id="39" w:author="梁杰峰" w:date="2022-07-15T11:57:04Z">
          <w:pPr>
            <w:keepNext w:val="0"/>
            <w:keepLines w:val="0"/>
            <w:pageBreakBefore w:val="0"/>
            <w:widowControl w:val="0"/>
            <w:numPr>
              <w:ilvl w:val="0"/>
              <w:numId w:val="1"/>
            </w:numPr>
            <w:kinsoku/>
            <w:wordWrap/>
            <w:overflowPunct/>
            <w:topLinePunct w:val="0"/>
            <w:autoSpaceDE/>
            <w:autoSpaceDN/>
            <w:bidi w:val="0"/>
            <w:adjustRightInd/>
            <w:snapToGrid/>
            <w:ind w:firstLine="643" w:firstLineChars="200"/>
            <w:textAlignment w:val="auto"/>
          </w:pPr>
        </w:pPrChange>
      </w:pPr>
      <w:r>
        <w:rPr>
          <w:rFonts w:hint="eastAsia" w:ascii="仿宋_GB2312" w:hAnsi="仿宋_GB2312" w:eastAsia="仿宋_GB2312" w:cs="仿宋_GB2312"/>
          <w:b/>
          <w:bCs/>
          <w:sz w:val="32"/>
          <w:szCs w:val="32"/>
          <w:u w:val="none"/>
          <w:lang w:val="en-US" w:eastAsia="zh-CN"/>
          <w:rPrChange w:id="41" w:author="叶思静" w:date="2022-07-25T15:51:58Z">
            <w:rPr>
              <w:rFonts w:hint="eastAsia" w:ascii="黑体" w:hAnsi="黑体" w:eastAsia="黑体" w:cs="黑体"/>
              <w:b/>
              <w:bCs/>
              <w:sz w:val="32"/>
              <w:szCs w:val="32"/>
              <w:u w:val="none"/>
              <w:lang w:val="en-US" w:eastAsia="zh-CN"/>
            </w:rPr>
          </w:rPrChange>
        </w:rPr>
        <w:t>采购要求简述</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sz w:val="32"/>
          <w:szCs w:val="32"/>
          <w:lang w:eastAsia="zh-CN"/>
        </w:rPr>
        <w:pPrChange w:id="42" w:author="梁杰峰" w:date="2022-07-15T11:57:04Z">
          <w:pPr>
            <w:keepNext w:val="0"/>
            <w:keepLines w:val="0"/>
            <w:pageBreakBefore w:val="0"/>
            <w:widowControl w:val="0"/>
            <w:numPr>
              <w:ilvl w:val="0"/>
              <w:numId w:val="0"/>
            </w:numPr>
            <w:kinsoku/>
            <w:wordWrap/>
            <w:overflowPunct/>
            <w:topLinePunct w:val="0"/>
            <w:autoSpaceDE/>
            <w:autoSpaceDN/>
            <w:bidi w:val="0"/>
            <w:adjustRightInd/>
            <w:snapToGrid/>
            <w:ind w:firstLine="640" w:firstLineChars="200"/>
            <w:jc w:val="both"/>
            <w:textAlignment w:val="auto"/>
          </w:pPr>
        </w:pPrChange>
      </w:pPr>
      <w:r>
        <w:rPr>
          <w:rFonts w:hint="eastAsia" w:ascii="仿宋_GB2312" w:hAnsi="仿宋_GB2312" w:eastAsia="仿宋_GB2312" w:cs="仿宋_GB2312"/>
          <w:sz w:val="32"/>
          <w:szCs w:val="32"/>
          <w:lang w:val="en-US" w:eastAsia="zh-CN"/>
        </w:rPr>
        <w:t>（一）本项目以</w:t>
      </w:r>
      <w:r>
        <w:rPr>
          <w:rFonts w:hint="eastAsia" w:ascii="仿宋_GB2312" w:hAnsi="仿宋_GB2312" w:eastAsia="仿宋_GB2312" w:cs="仿宋_GB2312"/>
          <w:sz w:val="32"/>
          <w:szCs w:val="32"/>
          <w:lang w:eastAsia="zh-CN"/>
        </w:rPr>
        <w:t>公开采购方式进行，对润泽园</w:t>
      </w:r>
      <w:r>
        <w:rPr>
          <w:rFonts w:hint="eastAsia" w:ascii="仿宋_GB2312" w:hAnsi="仿宋_GB2312" w:eastAsia="仿宋_GB2312" w:cs="仿宋_GB2312"/>
          <w:sz w:val="32"/>
          <w:szCs w:val="32"/>
          <w:lang w:val="en-US" w:eastAsia="zh-CN"/>
        </w:rPr>
        <w:t>4幢共188套房源</w:t>
      </w:r>
      <w:del w:id="43" w:author="梁杰峰" w:date="2022-07-15T11:58:13Z">
        <w:r>
          <w:rPr>
            <w:rFonts w:hint="eastAsia" w:ascii="仿宋_GB2312" w:hAnsi="仿宋_GB2312" w:eastAsia="仿宋_GB2312" w:cs="仿宋_GB2312"/>
            <w:sz w:val="32"/>
            <w:szCs w:val="32"/>
            <w:lang w:val="en-US" w:eastAsia="zh-CN"/>
          </w:rPr>
          <w:delText>基本设施</w:delText>
        </w:r>
      </w:del>
      <w:ins w:id="44" w:author="梁杰峰" w:date="2022-07-15T11:58:13Z">
        <w:r>
          <w:rPr>
            <w:rFonts w:hint="eastAsia" w:ascii="仿宋_GB2312" w:hAnsi="仿宋_GB2312" w:eastAsia="仿宋_GB2312" w:cs="仿宋_GB2312"/>
            <w:sz w:val="32"/>
            <w:szCs w:val="32"/>
            <w:lang w:val="en-US" w:eastAsia="zh-CN"/>
          </w:rPr>
          <w:t>配套</w:t>
        </w:r>
      </w:ins>
      <w:ins w:id="45" w:author="梁杰峰" w:date="2022-07-15T11:58:15Z">
        <w:r>
          <w:rPr>
            <w:rFonts w:hint="eastAsia" w:ascii="仿宋_GB2312" w:hAnsi="仿宋_GB2312" w:eastAsia="仿宋_GB2312" w:cs="仿宋_GB2312"/>
            <w:sz w:val="32"/>
            <w:szCs w:val="32"/>
            <w:lang w:val="en-US" w:eastAsia="zh-CN"/>
          </w:rPr>
          <w:t>设备</w:t>
        </w:r>
      </w:ins>
      <w:r>
        <w:rPr>
          <w:rFonts w:hint="eastAsia" w:ascii="仿宋_GB2312" w:hAnsi="仿宋_GB2312" w:eastAsia="仿宋_GB2312" w:cs="仿宋_GB2312"/>
          <w:sz w:val="32"/>
          <w:szCs w:val="32"/>
          <w:lang w:val="en-US" w:eastAsia="zh-CN"/>
        </w:rPr>
        <w:t>进行采购。</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sz w:val="32"/>
          <w:szCs w:val="32"/>
          <w:lang w:eastAsia="zh-CN"/>
        </w:rPr>
        <w:pPrChange w:id="46" w:author="梁杰峰" w:date="2022-07-15T11:57:04Z">
          <w:pPr>
            <w:keepNext w:val="0"/>
            <w:keepLines w:val="0"/>
            <w:pageBreakBefore w:val="0"/>
            <w:widowControl w:val="0"/>
            <w:numPr>
              <w:ilvl w:val="0"/>
              <w:numId w:val="0"/>
            </w:numPr>
            <w:kinsoku/>
            <w:wordWrap/>
            <w:overflowPunct/>
            <w:topLinePunct w:val="0"/>
            <w:autoSpaceDE/>
            <w:autoSpaceDN/>
            <w:bidi w:val="0"/>
            <w:adjustRightInd/>
            <w:snapToGrid/>
            <w:ind w:firstLine="640" w:firstLineChars="200"/>
            <w:jc w:val="both"/>
            <w:textAlignment w:val="auto"/>
          </w:pPr>
        </w:pPrChange>
      </w:pPr>
      <w:r>
        <w:rPr>
          <w:rFonts w:hint="eastAsia" w:ascii="仿宋_GB2312" w:hAnsi="仿宋_GB2312" w:eastAsia="仿宋_GB2312" w:cs="仿宋_GB2312"/>
          <w:sz w:val="32"/>
          <w:szCs w:val="32"/>
          <w:lang w:val="en-US" w:eastAsia="zh-CN"/>
        </w:rPr>
        <w:t>（二）</w:t>
      </w:r>
      <w:r>
        <w:rPr>
          <w:rFonts w:hint="eastAsia" w:ascii="仿宋_GB2312" w:hAnsi="仿宋_GB2312" w:eastAsia="仿宋_GB2312" w:cs="仿宋_GB2312"/>
          <w:sz w:val="32"/>
          <w:szCs w:val="32"/>
          <w:lang w:eastAsia="zh-CN"/>
        </w:rPr>
        <w:t>项目预算</w:t>
      </w:r>
      <w:ins w:id="47" w:author="叶思静" w:date="2022-07-25T14:57:01Z">
        <w:r>
          <w:rPr>
            <w:rFonts w:hint="eastAsia" w:ascii="仿宋_GB2312" w:hAnsi="仿宋_GB2312" w:eastAsia="仿宋_GB2312" w:cs="仿宋_GB2312"/>
            <w:sz w:val="32"/>
            <w:szCs w:val="32"/>
            <w:lang w:eastAsia="zh-CN"/>
          </w:rPr>
          <w:t>（</w:t>
        </w:r>
      </w:ins>
      <w:ins w:id="48" w:author="叶思静" w:date="2022-07-25T14:57:02Z">
        <w:r>
          <w:rPr>
            <w:rFonts w:hint="eastAsia" w:ascii="仿宋_GB2312" w:hAnsi="仿宋_GB2312" w:eastAsia="仿宋_GB2312" w:cs="仿宋_GB2312"/>
            <w:sz w:val="32"/>
            <w:szCs w:val="32"/>
            <w:lang w:eastAsia="zh-CN"/>
          </w:rPr>
          <w:t>含</w:t>
        </w:r>
      </w:ins>
      <w:ins w:id="49" w:author="叶思静" w:date="2022-07-25T14:57:03Z">
        <w:r>
          <w:rPr>
            <w:rFonts w:hint="eastAsia" w:ascii="仿宋_GB2312" w:hAnsi="仿宋_GB2312" w:eastAsia="仿宋_GB2312" w:cs="仿宋_GB2312"/>
            <w:sz w:val="32"/>
            <w:szCs w:val="32"/>
            <w:lang w:eastAsia="zh-CN"/>
          </w:rPr>
          <w:t>税</w:t>
        </w:r>
      </w:ins>
      <w:ins w:id="50" w:author="叶思静" w:date="2022-07-25T14:57:04Z">
        <w:r>
          <w:rPr>
            <w:rFonts w:hint="eastAsia" w:ascii="仿宋_GB2312" w:hAnsi="仿宋_GB2312" w:eastAsia="仿宋_GB2312" w:cs="仿宋_GB2312"/>
            <w:sz w:val="32"/>
            <w:szCs w:val="32"/>
            <w:lang w:eastAsia="zh-CN"/>
          </w:rPr>
          <w:t>）</w:t>
        </w:r>
      </w:ins>
      <w:r>
        <w:rPr>
          <w:rFonts w:hint="eastAsia" w:ascii="仿宋_GB2312" w:hAnsi="仿宋_GB2312" w:eastAsia="仿宋_GB2312" w:cs="仿宋_GB2312"/>
          <w:sz w:val="32"/>
          <w:szCs w:val="32"/>
          <w:lang w:eastAsia="zh-CN"/>
        </w:rPr>
        <w:t>：人民币：陆拾玖</w:t>
      </w:r>
      <w:r>
        <w:rPr>
          <w:rFonts w:hint="eastAsia" w:ascii="仿宋_GB2312" w:hAnsi="仿宋_GB2312" w:eastAsia="仿宋_GB2312" w:cs="仿宋_GB2312"/>
          <w:sz w:val="32"/>
          <w:szCs w:val="32"/>
          <w:lang w:val="en-US" w:eastAsia="zh-CN"/>
        </w:rPr>
        <w:t>万贰千叁佰元整（小写：</w:t>
      </w:r>
      <w:r>
        <w:rPr>
          <w:rFonts w:hint="eastAsia" w:ascii="仿宋_GB2312" w:hAnsi="仿宋_GB2312" w:eastAsia="仿宋_GB2312" w:cs="仿宋_GB2312"/>
          <w:sz w:val="32"/>
          <w:szCs w:val="32"/>
          <w:lang w:val="en-US" w:eastAsia="zh-CN"/>
          <w:rPrChange w:id="51" w:author="叶思静" w:date="2022-07-25T15:51:58Z">
            <w:rPr>
              <w:rFonts w:hint="default" w:ascii="Arial" w:hAnsi="Arial" w:eastAsia="仿宋_GB2312" w:cs="Arial"/>
              <w:sz w:val="32"/>
              <w:szCs w:val="32"/>
              <w:lang w:val="en-US" w:eastAsia="zh-CN"/>
            </w:rPr>
          </w:rPrChange>
        </w:rPr>
        <w:t>¥</w:t>
      </w:r>
      <w:r>
        <w:rPr>
          <w:rFonts w:hint="eastAsia" w:ascii="仿宋_GB2312" w:hAnsi="仿宋_GB2312" w:eastAsia="仿宋_GB2312" w:cs="仿宋_GB2312"/>
          <w:sz w:val="32"/>
          <w:szCs w:val="32"/>
          <w:lang w:val="en-US" w:eastAsia="zh-CN"/>
        </w:rPr>
        <w:t>692,300.00元</w:t>
      </w:r>
      <w:ins w:id="52" w:author="叶思静" w:date="2022-07-25T14:57:09Z">
        <w:r>
          <w:rPr>
            <w:rFonts w:hint="eastAsia" w:ascii="仿宋_GB2312" w:hAnsi="仿宋_GB2312" w:eastAsia="仿宋_GB2312" w:cs="仿宋_GB2312"/>
            <w:sz w:val="32"/>
            <w:szCs w:val="32"/>
            <w:lang w:val="en-US" w:eastAsia="zh-CN"/>
          </w:rPr>
          <w:t>）</w:t>
        </w:r>
      </w:ins>
      <w:del w:id="53" w:author="叶思静" w:date="2022-07-25T14:57:07Z">
        <w:r>
          <w:rPr>
            <w:rFonts w:hint="eastAsia" w:ascii="仿宋_GB2312" w:hAnsi="仿宋_GB2312" w:eastAsia="仿宋_GB2312" w:cs="仿宋_GB2312"/>
            <w:sz w:val="32"/>
            <w:szCs w:val="32"/>
            <w:lang w:val="en-US" w:eastAsia="zh-CN"/>
          </w:rPr>
          <w:delText>）</w:delText>
        </w:r>
      </w:del>
      <w:r>
        <w:rPr>
          <w:rFonts w:hint="eastAsia" w:ascii="仿宋_GB2312" w:hAnsi="仿宋_GB2312" w:eastAsia="仿宋_GB2312" w:cs="仿宋_GB2312"/>
          <w:sz w:val="32"/>
          <w:szCs w:val="32"/>
          <w:lang w:eastAsia="zh-CN"/>
        </w:rPr>
        <w:t>，报价不得超出项目预算，同时为保证设施质量，报价不低于预算总价的</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lang w:eastAsia="zh-CN"/>
        </w:rPr>
        <w:t>。</w:t>
      </w:r>
      <w:ins w:id="54" w:author="梁杰峰" w:date="2022-07-15T11:55:36Z">
        <w:r>
          <w:rPr>
            <w:rFonts w:hint="eastAsia" w:ascii="仿宋_GB2312" w:hAnsi="仿宋_GB2312" w:eastAsia="仿宋_GB2312" w:cs="仿宋_GB2312"/>
            <w:color w:val="000000" w:themeColor="text1"/>
            <w:sz w:val="32"/>
            <w:szCs w:val="32"/>
            <w:lang w:val="en-US" w:eastAsia="zh-CN"/>
            <w:rPrChange w:id="55" w:author="叶思静" w:date="2022-07-25T15:51:58Z">
              <w:rPr>
                <w:rFonts w:hint="eastAsia" w:ascii="仿宋" w:hAnsi="仿宋" w:eastAsia="仿宋" w:cs="仿宋"/>
                <w:color w:val="000000" w:themeColor="text1"/>
                <w:sz w:val="32"/>
                <w:szCs w:val="32"/>
                <w:lang w:val="en-US" w:eastAsia="zh-CN"/>
                <w14:textFill>
                  <w14:solidFill>
                    <w14:schemeClr w14:val="tx1"/>
                  </w14:solidFill>
                </w14:textFill>
              </w:rPr>
            </w:rPrChange>
            <w14:textFill>
              <w14:solidFill>
                <w14:schemeClr w14:val="tx1"/>
              </w14:solidFill>
            </w14:textFill>
          </w:rPr>
          <w:t>合同总额包工、包料、包机械设备、包质量、包工期、包</w:t>
        </w:r>
      </w:ins>
      <w:ins w:id="56" w:author="梁杰峰" w:date="2022-07-15T11:55:36Z">
        <w:r>
          <w:rPr>
            <w:rFonts w:hint="eastAsia" w:ascii="仿宋_GB2312" w:hAnsi="仿宋_GB2312" w:eastAsia="仿宋_GB2312" w:cs="仿宋_GB2312"/>
            <w:color w:val="000000" w:themeColor="text1"/>
            <w:sz w:val="32"/>
            <w:szCs w:val="32"/>
            <w:lang w:val="en-US" w:eastAsia="zh-CN"/>
            <w:rPrChange w:id="57" w:author="叶思静" w:date="2022-07-25T15:51:58Z">
              <w:rPr>
                <w:rFonts w:hint="eastAsia" w:ascii="仿宋" w:hAnsi="仿宋" w:eastAsia="仿宋" w:cs="仿宋"/>
                <w:color w:val="000000" w:themeColor="text1"/>
                <w:sz w:val="32"/>
                <w:szCs w:val="32"/>
                <w:lang w:val="en-US" w:eastAsia="zh-CN"/>
                <w14:textFill>
                  <w14:solidFill>
                    <w14:schemeClr w14:val="tx1"/>
                  </w14:solidFill>
                </w14:textFill>
              </w:rPr>
            </w:rPrChange>
            <w14:textFill>
              <w14:solidFill>
                <w14:schemeClr w14:val="tx1"/>
              </w14:solidFill>
            </w14:textFill>
          </w:rPr>
          <w:t>安全、包文明施工、包验收</w:t>
        </w:r>
      </w:ins>
      <w:ins w:id="58" w:author="梁杰峰" w:date="2022-07-15T11:55:36Z">
        <w:r>
          <w:rPr>
            <w:rFonts w:hint="eastAsia" w:ascii="仿宋_GB2312" w:hAnsi="仿宋_GB2312" w:eastAsia="仿宋_GB2312" w:cs="仿宋_GB2312"/>
            <w:color w:val="000000" w:themeColor="text1"/>
            <w:sz w:val="32"/>
            <w:szCs w:val="32"/>
            <w:lang w:val="zh-CN" w:eastAsia="zh-CN"/>
            <w:rPrChange w:id="59" w:author="叶思静" w:date="2022-07-25T15:51:58Z">
              <w:rPr>
                <w:rFonts w:hint="eastAsia" w:ascii="仿宋" w:hAnsi="仿宋" w:eastAsia="仿宋" w:cs="仿宋"/>
                <w:color w:val="000000" w:themeColor="text1"/>
                <w:sz w:val="32"/>
                <w:szCs w:val="32"/>
                <w:lang w:val="zh-CN" w:eastAsia="zh-CN"/>
                <w14:textFill>
                  <w14:solidFill>
                    <w14:schemeClr w14:val="tx1"/>
                  </w14:solidFill>
                </w14:textFill>
              </w:rPr>
            </w:rPrChange>
            <w14:textFill>
              <w14:solidFill>
                <w14:schemeClr w14:val="tx1"/>
              </w14:solidFill>
            </w14:textFill>
          </w:rPr>
          <w:t>（合</w:t>
        </w:r>
      </w:ins>
      <w:ins w:id="60" w:author="梁杰峰" w:date="2022-07-15T11:55:36Z">
        <w:r>
          <w:rPr>
            <w:rFonts w:hint="eastAsia" w:ascii="仿宋_GB2312" w:hAnsi="仿宋_GB2312" w:eastAsia="仿宋_GB2312" w:cs="仿宋_GB2312"/>
            <w:color w:val="000000" w:themeColor="text1"/>
            <w:sz w:val="32"/>
            <w:szCs w:val="32"/>
            <w:lang w:val="en-US" w:eastAsia="zh-CN"/>
            <w:rPrChange w:id="61" w:author="叶思静" w:date="2022-07-25T15:51:58Z">
              <w:rPr>
                <w:rFonts w:hint="eastAsia" w:ascii="仿宋" w:hAnsi="仿宋" w:eastAsia="仿宋" w:cs="仿宋"/>
                <w:color w:val="000000" w:themeColor="text1"/>
                <w:sz w:val="32"/>
                <w:szCs w:val="32"/>
                <w:lang w:val="en-US" w:eastAsia="zh-CN"/>
                <w14:textFill>
                  <w14:solidFill>
                    <w14:schemeClr w14:val="tx1"/>
                  </w14:solidFill>
                </w14:textFill>
              </w:rPr>
            </w:rPrChange>
            <w14:textFill>
              <w14:solidFill>
                <w14:schemeClr w14:val="tx1"/>
              </w14:solidFill>
            </w14:textFill>
          </w:rPr>
          <w:t>格或以上）、包资料移交（归档）、 各项税费及合同实施过程中不可预见费用等。</w:t>
        </w:r>
      </w:ins>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sz w:val="32"/>
          <w:szCs w:val="32"/>
          <w:lang w:eastAsia="zh-CN"/>
        </w:rPr>
        <w:pPrChange w:id="62" w:author="梁杰峰" w:date="2022-07-15T11:57:04Z">
          <w:pPr>
            <w:keepNext w:val="0"/>
            <w:keepLines w:val="0"/>
            <w:pageBreakBefore w:val="0"/>
            <w:widowControl w:val="0"/>
            <w:numPr>
              <w:ilvl w:val="0"/>
              <w:numId w:val="0"/>
            </w:numPr>
            <w:kinsoku/>
            <w:wordWrap/>
            <w:overflowPunct/>
            <w:topLinePunct w:val="0"/>
            <w:autoSpaceDE/>
            <w:autoSpaceDN/>
            <w:bidi w:val="0"/>
            <w:adjustRightInd/>
            <w:snapToGrid/>
            <w:ind w:firstLine="640" w:firstLineChars="200"/>
            <w:jc w:val="both"/>
            <w:textAlignment w:val="auto"/>
          </w:pPr>
        </w:pPrChange>
      </w:pPr>
      <w:r>
        <w:rPr>
          <w:rFonts w:hint="eastAsia" w:ascii="仿宋_GB2312" w:hAnsi="仿宋_GB2312" w:eastAsia="仿宋_GB2312" w:cs="仿宋_GB2312"/>
          <w:sz w:val="32"/>
          <w:szCs w:val="32"/>
          <w:lang w:val="en-US" w:eastAsia="zh-CN"/>
        </w:rPr>
        <w:t>（三）施工地点：润泽园4幢。</w:t>
      </w:r>
    </w:p>
    <w:p>
      <w:pPr>
        <w:tabs>
          <w:tab w:val="left" w:pos="1080"/>
        </w:tabs>
        <w:snapToGrid w:val="0"/>
        <w:spacing w:line="560" w:lineRule="exact"/>
        <w:ind w:left="-2" w:leftChars="-1" w:firstLine="640" w:firstLineChars="200"/>
        <w:rPr>
          <w:rFonts w:hint="eastAsia" w:ascii="仿宋_GB2312" w:hAnsi="仿宋_GB2312" w:eastAsia="仿宋_GB2312" w:cs="仿宋_GB2312"/>
          <w:sz w:val="32"/>
          <w:szCs w:val="32"/>
          <w:lang w:val="en-US" w:eastAsia="zh-CN"/>
          <w:rPrChange w:id="64" w:author="叶思静" w:date="2022-07-25T15:51:58Z">
            <w:rPr>
              <w:rFonts w:hint="eastAsia" w:ascii="仿宋_GB2312" w:eastAsia="仿宋_GB2312"/>
              <w:sz w:val="32"/>
              <w:szCs w:val="32"/>
              <w:lang w:val="en-US" w:eastAsia="zh-CN"/>
            </w:rPr>
          </w:rPrChange>
        </w:rPr>
        <w:pPrChange w:id="63" w:author="梁杰峰" w:date="2022-07-15T11:57:04Z">
          <w:pPr>
            <w:tabs>
              <w:tab w:val="left" w:pos="1080"/>
            </w:tabs>
            <w:snapToGrid w:val="0"/>
            <w:spacing w:line="312" w:lineRule="auto"/>
            <w:ind w:left="-2" w:leftChars="-1" w:firstLine="640" w:firstLineChars="200"/>
          </w:pPr>
        </w:pPrChange>
      </w:pPr>
      <w:r>
        <w:rPr>
          <w:rFonts w:hint="eastAsia" w:ascii="仿宋_GB2312" w:hAnsi="仿宋_GB2312" w:eastAsia="仿宋_GB2312" w:cs="仿宋_GB2312"/>
          <w:sz w:val="32"/>
          <w:szCs w:val="32"/>
          <w:lang w:val="en-US" w:eastAsia="zh-CN"/>
          <w:rPrChange w:id="65" w:author="叶思静" w:date="2022-07-25T15:51:58Z">
            <w:rPr>
              <w:rFonts w:hint="eastAsia" w:ascii="仿宋_GB2312" w:eastAsia="仿宋_GB2312"/>
              <w:sz w:val="32"/>
              <w:szCs w:val="32"/>
              <w:lang w:val="en-US" w:eastAsia="zh-CN"/>
            </w:rPr>
          </w:rPrChange>
        </w:rPr>
        <w:t>（四）建设期限：合同生效之日起的</w:t>
      </w:r>
      <w:r>
        <w:rPr>
          <w:rFonts w:hint="eastAsia" w:ascii="仿宋_GB2312" w:hAnsi="仿宋_GB2312" w:eastAsia="仿宋_GB2312" w:cs="仿宋_GB2312"/>
          <w:sz w:val="32"/>
          <w:szCs w:val="32"/>
          <w:highlight w:val="none"/>
          <w:lang w:val="en-US" w:eastAsia="zh-CN"/>
          <w:rPrChange w:id="66" w:author="叶思静" w:date="2022-07-25T15:51:58Z">
            <w:rPr>
              <w:rFonts w:hint="eastAsia" w:ascii="仿宋_GB2312" w:eastAsia="仿宋_GB2312"/>
              <w:sz w:val="32"/>
              <w:szCs w:val="32"/>
              <w:highlight w:val="none"/>
              <w:lang w:val="en-US" w:eastAsia="zh-CN"/>
            </w:rPr>
          </w:rPrChange>
        </w:rPr>
        <w:t>30</w:t>
      </w:r>
      <w:r>
        <w:rPr>
          <w:rFonts w:hint="eastAsia" w:ascii="仿宋_GB2312" w:hAnsi="仿宋_GB2312" w:eastAsia="仿宋_GB2312" w:cs="仿宋_GB2312"/>
          <w:sz w:val="32"/>
          <w:szCs w:val="32"/>
          <w:lang w:val="en-US" w:eastAsia="zh-CN"/>
          <w:rPrChange w:id="67" w:author="叶思静" w:date="2022-07-25T15:51:58Z">
            <w:rPr>
              <w:rFonts w:hint="eastAsia" w:ascii="仿宋_GB2312" w:eastAsia="仿宋_GB2312"/>
              <w:sz w:val="32"/>
              <w:szCs w:val="32"/>
              <w:lang w:val="en-US" w:eastAsia="zh-CN"/>
            </w:rPr>
          </w:rPrChange>
        </w:rPr>
        <w:t>个</w:t>
      </w:r>
      <w:del w:id="68" w:author="叶思静" w:date="2022-07-25T15:50:59Z">
        <w:r>
          <w:rPr>
            <w:rFonts w:hint="eastAsia" w:ascii="仿宋_GB2312" w:hAnsi="仿宋_GB2312" w:eastAsia="仿宋_GB2312" w:cs="仿宋_GB2312"/>
            <w:sz w:val="32"/>
            <w:szCs w:val="32"/>
            <w:lang w:val="en-US" w:eastAsia="zh-CN"/>
            <w:rPrChange w:id="69" w:author="叶思静" w:date="2022-07-25T15:51:58Z">
              <w:rPr>
                <w:rFonts w:hint="eastAsia" w:ascii="仿宋_GB2312" w:eastAsia="仿宋_GB2312"/>
                <w:sz w:val="32"/>
                <w:szCs w:val="32"/>
                <w:lang w:val="en-US" w:eastAsia="zh-CN"/>
              </w:rPr>
            </w:rPrChange>
          </w:rPr>
          <w:delText>日历日</w:delText>
        </w:r>
      </w:del>
      <w:ins w:id="70" w:author="叶思静" w:date="2022-07-25T15:50:59Z">
        <w:r>
          <w:rPr>
            <w:rFonts w:hint="eastAsia" w:ascii="仿宋_GB2312" w:hAnsi="仿宋_GB2312" w:eastAsia="仿宋_GB2312" w:cs="仿宋_GB2312"/>
            <w:sz w:val="32"/>
            <w:szCs w:val="32"/>
            <w:lang w:val="en-US" w:eastAsia="zh-CN"/>
            <w:rPrChange w:id="71" w:author="叶思静" w:date="2022-07-25T15:51:58Z">
              <w:rPr>
                <w:rFonts w:hint="eastAsia" w:ascii="仿宋_GB2312" w:eastAsia="仿宋_GB2312"/>
                <w:sz w:val="32"/>
                <w:szCs w:val="32"/>
                <w:lang w:val="en-US" w:eastAsia="zh-CN"/>
              </w:rPr>
            </w:rPrChange>
          </w:rPr>
          <w:t>自然</w:t>
        </w:r>
      </w:ins>
      <w:ins w:id="72" w:author="叶思静" w:date="2022-07-25T15:51:00Z">
        <w:r>
          <w:rPr>
            <w:rFonts w:hint="eastAsia" w:ascii="仿宋_GB2312" w:hAnsi="仿宋_GB2312" w:eastAsia="仿宋_GB2312" w:cs="仿宋_GB2312"/>
            <w:sz w:val="32"/>
            <w:szCs w:val="32"/>
            <w:lang w:val="en-US" w:eastAsia="zh-CN"/>
            <w:rPrChange w:id="73" w:author="叶思静" w:date="2022-07-25T15:51:58Z">
              <w:rPr>
                <w:rFonts w:hint="eastAsia" w:ascii="仿宋_GB2312" w:eastAsia="仿宋_GB2312"/>
                <w:sz w:val="32"/>
                <w:szCs w:val="32"/>
                <w:lang w:val="en-US" w:eastAsia="zh-CN"/>
              </w:rPr>
            </w:rPrChange>
          </w:rPr>
          <w:t>日</w:t>
        </w:r>
      </w:ins>
      <w:r>
        <w:rPr>
          <w:rFonts w:hint="eastAsia" w:ascii="仿宋_GB2312" w:hAnsi="仿宋_GB2312" w:eastAsia="仿宋_GB2312" w:cs="仿宋_GB2312"/>
          <w:sz w:val="32"/>
          <w:szCs w:val="32"/>
          <w:lang w:val="en-US" w:eastAsia="zh-CN"/>
          <w:rPrChange w:id="74" w:author="叶思静" w:date="2022-07-25T15:51:58Z">
            <w:rPr>
              <w:rFonts w:hint="eastAsia" w:ascii="仿宋_GB2312" w:eastAsia="仿宋_GB2312"/>
              <w:sz w:val="32"/>
              <w:szCs w:val="32"/>
              <w:lang w:val="en-US" w:eastAsia="zh-CN"/>
            </w:rPr>
          </w:rPrChange>
        </w:rPr>
        <w:t>内完成</w:t>
      </w:r>
      <w:del w:id="75" w:author="叶思静" w:date="2022-07-25T15:51:06Z">
        <w:r>
          <w:rPr>
            <w:rFonts w:hint="eastAsia" w:ascii="仿宋_GB2312" w:hAnsi="仿宋_GB2312" w:eastAsia="仿宋_GB2312" w:cs="仿宋_GB2312"/>
            <w:sz w:val="32"/>
            <w:szCs w:val="32"/>
            <w:lang w:val="en-US" w:eastAsia="zh-CN"/>
            <w:rPrChange w:id="76" w:author="叶思静" w:date="2022-07-25T15:51:58Z">
              <w:rPr>
                <w:rFonts w:hint="eastAsia" w:ascii="仿宋_GB2312" w:eastAsia="仿宋_GB2312"/>
                <w:sz w:val="32"/>
                <w:szCs w:val="32"/>
                <w:lang w:val="en-US" w:eastAsia="zh-CN"/>
              </w:rPr>
            </w:rPrChange>
          </w:rPr>
          <w:delText>建设</w:delText>
        </w:r>
      </w:del>
      <w:r>
        <w:rPr>
          <w:rFonts w:hint="eastAsia" w:ascii="仿宋_GB2312" w:hAnsi="仿宋_GB2312" w:eastAsia="仿宋_GB2312" w:cs="仿宋_GB2312"/>
          <w:sz w:val="32"/>
          <w:szCs w:val="32"/>
          <w:lang w:val="en-US" w:eastAsia="zh-CN"/>
          <w:rPrChange w:id="77" w:author="叶思静" w:date="2022-07-25T15:51:58Z">
            <w:rPr>
              <w:rFonts w:hint="eastAsia" w:ascii="仿宋_GB2312" w:eastAsia="仿宋_GB2312"/>
              <w:sz w:val="32"/>
              <w:szCs w:val="32"/>
              <w:lang w:val="en-US" w:eastAsia="zh-CN"/>
            </w:rPr>
          </w:rPrChange>
        </w:rPr>
        <w:t>。</w:t>
      </w:r>
    </w:p>
    <w:p>
      <w:pPr>
        <w:tabs>
          <w:tab w:val="left" w:pos="1080"/>
        </w:tabs>
        <w:snapToGrid w:val="0"/>
        <w:spacing w:line="560" w:lineRule="exact"/>
        <w:ind w:left="-2" w:leftChars="-1" w:firstLine="640" w:firstLineChars="200"/>
        <w:rPr>
          <w:rFonts w:hint="eastAsia" w:ascii="仿宋_GB2312" w:hAnsi="仿宋_GB2312" w:eastAsia="仿宋_GB2312" w:cs="仿宋_GB2312"/>
          <w:sz w:val="32"/>
          <w:szCs w:val="32"/>
          <w:lang w:val="en-US" w:eastAsia="zh-CN"/>
          <w:rPrChange w:id="79" w:author="叶思静" w:date="2022-07-25T15:51:58Z">
            <w:rPr>
              <w:rFonts w:hint="eastAsia" w:ascii="仿宋_GB2312" w:eastAsia="仿宋_GB2312"/>
              <w:sz w:val="32"/>
              <w:szCs w:val="32"/>
              <w:lang w:val="en-US" w:eastAsia="zh-CN"/>
            </w:rPr>
          </w:rPrChange>
        </w:rPr>
        <w:pPrChange w:id="78" w:author="梁杰峰" w:date="2022-07-15T11:57:04Z">
          <w:pPr>
            <w:tabs>
              <w:tab w:val="left" w:pos="1080"/>
            </w:tabs>
            <w:snapToGrid w:val="0"/>
            <w:spacing w:line="312" w:lineRule="auto"/>
            <w:ind w:left="-2" w:leftChars="-1" w:firstLine="640" w:firstLineChars="200"/>
          </w:pPr>
        </w:pPrChange>
      </w:pPr>
      <w:r>
        <w:rPr>
          <w:rFonts w:hint="eastAsia" w:ascii="仿宋_GB2312" w:hAnsi="仿宋_GB2312" w:eastAsia="仿宋_GB2312" w:cs="仿宋_GB2312"/>
          <w:sz w:val="32"/>
          <w:szCs w:val="32"/>
          <w:lang w:val="en-US" w:eastAsia="zh-CN"/>
          <w:rPrChange w:id="80" w:author="叶思静" w:date="2022-07-25T15:51:58Z">
            <w:rPr>
              <w:rFonts w:hint="eastAsia" w:ascii="仿宋_GB2312" w:eastAsia="仿宋_GB2312"/>
              <w:sz w:val="32"/>
              <w:szCs w:val="32"/>
              <w:lang w:val="en-US" w:eastAsia="zh-CN"/>
            </w:rPr>
          </w:rPrChange>
        </w:rPr>
        <w:t>（五）供应商资质：</w:t>
      </w:r>
    </w:p>
    <w:p>
      <w:pPr>
        <w:keepNext w:val="0"/>
        <w:keepLines w:val="0"/>
        <w:pageBreakBefore w:val="0"/>
        <w:widowControl/>
        <w:numPr>
          <w:ilvl w:val="0"/>
          <w:numId w:val="0"/>
        </w:numPr>
        <w:kinsoku/>
        <w:wordWrap/>
        <w:overflowPunct/>
        <w:topLinePunct w:val="0"/>
        <w:autoSpaceDE/>
        <w:autoSpaceDN/>
        <w:bidi w:val="0"/>
        <w:adjustRightInd/>
        <w:snapToGrid/>
        <w:spacing w:beforeLines="0" w:afterLines="0" w:line="560" w:lineRule="exact"/>
        <w:ind w:firstLine="640" w:firstLineChars="200"/>
        <w:jc w:val="left"/>
        <w:textAlignment w:val="auto"/>
        <w:rPr>
          <w:rFonts w:hint="eastAsia" w:ascii="仿宋_GB2312" w:hAnsi="仿宋_GB2312" w:eastAsia="仿宋_GB2312" w:cs="仿宋_GB2312"/>
          <w:color w:val="000000" w:themeColor="text1"/>
          <w:sz w:val="32"/>
          <w:szCs w:val="32"/>
          <w:highlight w:val="none"/>
          <w:lang w:val="en-US" w:eastAsia="zh-CN"/>
          <w:rPrChange w:id="82" w:author="叶思静" w:date="2022-07-25T15:51:58Z">
            <w:rPr>
              <w:rFonts w:hint="eastAsia" w:ascii="仿宋" w:hAnsi="仿宋" w:eastAsia="仿宋" w:cs="仿宋"/>
              <w:color w:val="000000" w:themeColor="text1"/>
              <w:sz w:val="32"/>
              <w:szCs w:val="32"/>
              <w:lang w:val="en-US" w:eastAsia="zh-CN"/>
              <w14:textFill>
                <w14:solidFill>
                  <w14:schemeClr w14:val="tx1"/>
                </w14:solidFill>
              </w14:textFill>
            </w:rPr>
          </w:rPrChange>
          <w14:textFill>
            <w14:solidFill>
              <w14:schemeClr w14:val="tx1"/>
            </w14:solidFill>
          </w14:textFill>
        </w:rPr>
        <w:pPrChange w:id="81" w:author="梁杰峰" w:date="2022-07-15T11:57:04Z">
          <w:pPr>
            <w:keepNext w:val="0"/>
            <w:keepLines w:val="0"/>
            <w:pageBreakBefore w:val="0"/>
            <w:widowControl/>
            <w:numPr>
              <w:ilvl w:val="0"/>
              <w:numId w:val="0"/>
            </w:numPr>
            <w:kinsoku/>
            <w:wordWrap/>
            <w:overflowPunct/>
            <w:topLinePunct w:val="0"/>
            <w:autoSpaceDE/>
            <w:autoSpaceDN/>
            <w:bidi w:val="0"/>
            <w:adjustRightInd/>
            <w:snapToGrid/>
            <w:spacing w:beforeLines="0" w:afterLines="0" w:line="500" w:lineRule="exact"/>
            <w:ind w:firstLine="640" w:firstLineChars="200"/>
            <w:jc w:val="left"/>
            <w:textAlignment w:val="auto"/>
          </w:pPr>
        </w:pPrChange>
      </w:pPr>
      <w:r>
        <w:rPr>
          <w:rFonts w:hint="eastAsia" w:ascii="仿宋_GB2312" w:hAnsi="仿宋_GB2312" w:eastAsia="仿宋_GB2312" w:cs="仿宋_GB2312"/>
          <w:color w:val="000000" w:themeColor="text1"/>
          <w:sz w:val="32"/>
          <w:szCs w:val="32"/>
          <w:highlight w:val="none"/>
          <w:lang w:val="en-US" w:eastAsia="zh-CN"/>
          <w:rPrChange w:id="83" w:author="叶思静" w:date="2022-07-25T15:51:58Z">
            <w:rPr>
              <w:rFonts w:hint="eastAsia" w:ascii="仿宋" w:hAnsi="仿宋" w:eastAsia="仿宋" w:cs="仿宋"/>
              <w:color w:val="000000" w:themeColor="text1"/>
              <w:sz w:val="32"/>
              <w:szCs w:val="32"/>
              <w:lang w:val="en-US" w:eastAsia="zh-CN"/>
              <w14:textFill>
                <w14:solidFill>
                  <w14:schemeClr w14:val="tx1"/>
                </w14:solidFill>
              </w14:textFill>
            </w:rPr>
          </w:rPrChange>
          <w14:textFill>
            <w14:solidFill>
              <w14:schemeClr w14:val="tx1"/>
            </w14:solidFill>
          </w14:textFill>
        </w:rPr>
        <w:t>1、具有独立承担民事责任的能力，具有合法经营资格的法人，拥有固定的办公场所。</w:t>
      </w:r>
    </w:p>
    <w:p>
      <w:pPr>
        <w:keepNext w:val="0"/>
        <w:keepLines w:val="0"/>
        <w:pageBreakBefore w:val="0"/>
        <w:widowControl/>
        <w:numPr>
          <w:ilvl w:val="0"/>
          <w:numId w:val="0"/>
        </w:numPr>
        <w:kinsoku/>
        <w:wordWrap/>
        <w:overflowPunct/>
        <w:topLinePunct w:val="0"/>
        <w:autoSpaceDE/>
        <w:autoSpaceDN/>
        <w:bidi w:val="0"/>
        <w:adjustRightInd/>
        <w:snapToGrid/>
        <w:spacing w:beforeLines="0" w:afterLines="0" w:line="560" w:lineRule="exact"/>
        <w:ind w:firstLine="640" w:firstLineChars="200"/>
        <w:jc w:val="left"/>
        <w:textAlignment w:val="auto"/>
        <w:rPr>
          <w:rFonts w:hint="eastAsia" w:ascii="仿宋_GB2312" w:hAnsi="仿宋_GB2312" w:eastAsia="仿宋_GB2312" w:cs="仿宋_GB2312"/>
          <w:color w:val="000000" w:themeColor="text1"/>
          <w:sz w:val="32"/>
          <w:szCs w:val="32"/>
          <w:highlight w:val="none"/>
          <w:lang w:val="en-US" w:eastAsia="zh-CN"/>
          <w:rPrChange w:id="85" w:author="叶思静" w:date="2022-07-25T15:51:58Z">
            <w:rPr>
              <w:rFonts w:hint="eastAsia" w:ascii="仿宋" w:hAnsi="仿宋" w:eastAsia="仿宋" w:cs="仿宋"/>
              <w:color w:val="000000" w:themeColor="text1"/>
              <w:sz w:val="32"/>
              <w:szCs w:val="32"/>
              <w:lang w:val="en-US" w:eastAsia="zh-CN"/>
              <w14:textFill>
                <w14:solidFill>
                  <w14:schemeClr w14:val="tx1"/>
                </w14:solidFill>
              </w14:textFill>
            </w:rPr>
          </w:rPrChange>
          <w14:textFill>
            <w14:solidFill>
              <w14:schemeClr w14:val="tx1"/>
            </w14:solidFill>
          </w14:textFill>
        </w:rPr>
        <w:pPrChange w:id="84" w:author="梁杰峰" w:date="2022-07-15T11:57:04Z">
          <w:pPr>
            <w:keepNext w:val="0"/>
            <w:keepLines w:val="0"/>
            <w:pageBreakBefore w:val="0"/>
            <w:widowControl/>
            <w:numPr>
              <w:ilvl w:val="0"/>
              <w:numId w:val="0"/>
            </w:numPr>
            <w:kinsoku/>
            <w:wordWrap/>
            <w:overflowPunct/>
            <w:topLinePunct w:val="0"/>
            <w:autoSpaceDE/>
            <w:autoSpaceDN/>
            <w:bidi w:val="0"/>
            <w:adjustRightInd/>
            <w:snapToGrid/>
            <w:spacing w:beforeLines="0" w:afterLines="0" w:line="500" w:lineRule="exact"/>
            <w:ind w:firstLine="640" w:firstLineChars="200"/>
            <w:jc w:val="left"/>
            <w:textAlignment w:val="auto"/>
          </w:pPr>
        </w:pPrChange>
      </w:pPr>
      <w:r>
        <w:rPr>
          <w:rFonts w:hint="eastAsia" w:ascii="仿宋_GB2312" w:hAnsi="仿宋_GB2312" w:eastAsia="仿宋_GB2312" w:cs="仿宋_GB2312"/>
          <w:color w:val="000000" w:themeColor="text1"/>
          <w:sz w:val="32"/>
          <w:szCs w:val="32"/>
          <w:highlight w:val="none"/>
          <w:lang w:val="en-US" w:eastAsia="zh-CN"/>
          <w:rPrChange w:id="86" w:author="叶思静" w:date="2022-07-25T15:51:58Z">
            <w:rPr>
              <w:rFonts w:hint="eastAsia" w:ascii="仿宋" w:hAnsi="仿宋" w:eastAsia="仿宋" w:cs="仿宋"/>
              <w:color w:val="000000" w:themeColor="text1"/>
              <w:sz w:val="32"/>
              <w:szCs w:val="32"/>
              <w:lang w:val="en-US" w:eastAsia="zh-CN"/>
              <w14:textFill>
                <w14:solidFill>
                  <w14:schemeClr w14:val="tx1"/>
                </w14:solidFill>
              </w14:textFill>
            </w:rPr>
          </w:rPrChange>
          <w14:textFill>
            <w14:solidFill>
              <w14:schemeClr w14:val="tx1"/>
            </w14:solidFill>
          </w14:textFill>
        </w:rPr>
        <w:t>2、</w:t>
      </w:r>
      <w:r>
        <w:rPr>
          <w:rFonts w:hint="eastAsia" w:ascii="仿宋_GB2312" w:hAnsi="仿宋_GB2312" w:eastAsia="仿宋_GB2312" w:cs="仿宋_GB2312"/>
          <w:sz w:val="32"/>
          <w:szCs w:val="32"/>
          <w:highlight w:val="none"/>
          <w:lang w:val="en-US" w:eastAsia="zh-CN"/>
          <w:rPrChange w:id="87" w:author="叶思静" w:date="2022-07-25T15:51:58Z">
            <w:rPr>
              <w:rFonts w:hint="eastAsia" w:ascii="仿宋_GB2312" w:eastAsia="仿宋_GB2312"/>
              <w:sz w:val="32"/>
              <w:szCs w:val="32"/>
              <w:lang w:val="en-US" w:eastAsia="zh-CN"/>
            </w:rPr>
          </w:rPrChange>
        </w:rPr>
        <w:t>经营范围</w:t>
      </w:r>
      <w:del w:id="88" w:author="梁杰峰" w:date="2022-07-15T11:59:43Z">
        <w:r>
          <w:rPr>
            <w:rFonts w:hint="eastAsia" w:ascii="仿宋_GB2312" w:hAnsi="仿宋_GB2312" w:eastAsia="仿宋_GB2312" w:cs="仿宋_GB2312"/>
            <w:sz w:val="32"/>
            <w:szCs w:val="32"/>
            <w:highlight w:val="none"/>
            <w:lang w:val="en-US" w:eastAsia="zh-CN"/>
            <w:rPrChange w:id="89" w:author="叶思静" w:date="2022-07-25T15:51:58Z">
              <w:rPr>
                <w:rFonts w:hint="eastAsia" w:ascii="仿宋_GB2312" w:eastAsia="仿宋_GB2312"/>
                <w:sz w:val="32"/>
                <w:szCs w:val="32"/>
                <w:lang w:val="en-US" w:eastAsia="zh-CN"/>
              </w:rPr>
            </w:rPrChange>
          </w:rPr>
          <w:delText>包含</w:delText>
        </w:r>
      </w:del>
      <w:ins w:id="90" w:author="梁杰峰" w:date="2022-07-15T11:59:43Z">
        <w:r>
          <w:rPr>
            <w:rFonts w:hint="eastAsia" w:ascii="仿宋_GB2312" w:hAnsi="仿宋_GB2312" w:eastAsia="仿宋_GB2312" w:cs="仿宋_GB2312"/>
            <w:sz w:val="32"/>
            <w:szCs w:val="32"/>
            <w:highlight w:val="none"/>
            <w:lang w:val="en-US" w:eastAsia="zh-CN"/>
            <w:rPrChange w:id="91" w:author="叶思静" w:date="2022-07-25T15:51:58Z">
              <w:rPr>
                <w:rFonts w:hint="eastAsia" w:ascii="仿宋_GB2312" w:eastAsia="仿宋_GB2312"/>
                <w:sz w:val="32"/>
                <w:szCs w:val="32"/>
                <w:highlight w:val="yellow"/>
                <w:lang w:val="en-US" w:eastAsia="zh-CN"/>
              </w:rPr>
            </w:rPrChange>
          </w:rPr>
          <w:t>具有</w:t>
        </w:r>
      </w:ins>
      <w:del w:id="92" w:author="梁杰峰" w:date="2022-07-15T11:05:19Z">
        <w:r>
          <w:rPr>
            <w:rFonts w:hint="eastAsia" w:ascii="仿宋_GB2312" w:hAnsi="仿宋_GB2312" w:eastAsia="仿宋_GB2312" w:cs="仿宋_GB2312"/>
            <w:sz w:val="32"/>
            <w:szCs w:val="32"/>
            <w:highlight w:val="none"/>
            <w:lang w:val="en-US" w:eastAsia="zh-CN"/>
            <w:rPrChange w:id="93" w:author="叶思静" w:date="2022-07-25T15:51:58Z">
              <w:rPr>
                <w:rFonts w:hint="eastAsia" w:ascii="仿宋_GB2312" w:eastAsia="仿宋_GB2312"/>
                <w:sz w:val="32"/>
                <w:szCs w:val="32"/>
                <w:lang w:val="en-US" w:eastAsia="zh-CN"/>
              </w:rPr>
            </w:rPrChange>
          </w:rPr>
          <w:delText>室内</w:delText>
        </w:r>
      </w:del>
      <w:del w:id="94" w:author="梁杰峰" w:date="2022-07-15T11:05:19Z">
        <w:r>
          <w:rPr>
            <w:rFonts w:hint="eastAsia" w:ascii="仿宋_GB2312" w:hAnsi="仿宋_GB2312" w:eastAsia="仿宋_GB2312" w:cs="仿宋_GB2312"/>
            <w:sz w:val="32"/>
            <w:szCs w:val="32"/>
            <w:highlight w:val="none"/>
            <w:lang w:val="en-US" w:eastAsia="zh-CN"/>
            <w:rPrChange w:id="95" w:author="叶思静" w:date="2022-07-25T15:51:58Z">
              <w:rPr>
                <w:rFonts w:hint="eastAsia" w:ascii="仿宋_GB2312" w:eastAsia="仿宋_GB2312"/>
                <w:sz w:val="32"/>
                <w:szCs w:val="32"/>
                <w:lang w:val="en-US" w:eastAsia="zh-CN"/>
              </w:rPr>
            </w:rPrChange>
          </w:rPr>
          <w:delText>外装</w:delText>
        </w:r>
      </w:del>
      <w:del w:id="96" w:author="梁杰峰" w:date="2022-07-15T11:05:19Z">
        <w:r>
          <w:rPr>
            <w:rFonts w:hint="eastAsia" w:ascii="仿宋_GB2312" w:hAnsi="仿宋_GB2312" w:eastAsia="仿宋_GB2312" w:cs="仿宋_GB2312"/>
            <w:sz w:val="32"/>
            <w:szCs w:val="32"/>
            <w:highlight w:val="none"/>
            <w:lang w:val="en-US" w:eastAsia="zh-CN"/>
            <w:rPrChange w:id="97" w:author="叶思静" w:date="2022-07-25T15:51:58Z">
              <w:rPr>
                <w:rFonts w:hint="eastAsia" w:ascii="仿宋_GB2312" w:eastAsia="仿宋_GB2312"/>
                <w:sz w:val="32"/>
                <w:szCs w:val="32"/>
                <w:lang w:val="en-US" w:eastAsia="zh-CN"/>
              </w:rPr>
            </w:rPrChange>
          </w:rPr>
          <w:delText>饰</w:delText>
        </w:r>
      </w:del>
      <w:del w:id="98" w:author="梁杰峰" w:date="2022-07-15T11:05:19Z">
        <w:r>
          <w:rPr>
            <w:rFonts w:hint="eastAsia" w:ascii="仿宋_GB2312" w:hAnsi="仿宋_GB2312" w:eastAsia="仿宋_GB2312" w:cs="仿宋_GB2312"/>
            <w:sz w:val="32"/>
            <w:szCs w:val="32"/>
            <w:highlight w:val="none"/>
            <w:lang w:val="en-US" w:eastAsia="zh-CN"/>
            <w:rPrChange w:id="99" w:author="叶思静" w:date="2022-07-25T15:51:58Z">
              <w:rPr>
                <w:rFonts w:hint="eastAsia" w:ascii="仿宋_GB2312" w:eastAsia="仿宋_GB2312"/>
                <w:sz w:val="32"/>
                <w:szCs w:val="32"/>
                <w:lang w:val="en-US" w:eastAsia="zh-CN"/>
              </w:rPr>
            </w:rPrChange>
          </w:rPr>
          <w:delText>工程</w:delText>
        </w:r>
      </w:del>
      <w:del w:id="100" w:author="梁杰峰" w:date="2022-07-15T11:03:22Z">
        <w:r>
          <w:rPr>
            <w:rFonts w:hint="eastAsia" w:ascii="仿宋_GB2312" w:hAnsi="仿宋_GB2312" w:eastAsia="仿宋_GB2312" w:cs="仿宋_GB2312"/>
            <w:sz w:val="32"/>
            <w:szCs w:val="32"/>
            <w:highlight w:val="none"/>
            <w:lang w:val="en-US" w:eastAsia="zh-CN"/>
            <w:rPrChange w:id="101" w:author="叶思静" w:date="2022-07-25T15:51:58Z">
              <w:rPr>
                <w:rFonts w:hint="eastAsia" w:ascii="仿宋_GB2312" w:eastAsia="仿宋_GB2312"/>
                <w:sz w:val="32"/>
                <w:szCs w:val="32"/>
                <w:lang w:val="en-US" w:eastAsia="zh-CN"/>
              </w:rPr>
            </w:rPrChange>
          </w:rPr>
          <w:delText>，建筑工程，防水工程，门窗设计与安装工程，水电安装</w:delText>
        </w:r>
      </w:del>
      <w:ins w:id="102" w:author="梁杰峰" w:date="2022-07-15T11:04:39Z">
        <w:r>
          <w:rPr>
            <w:rFonts w:hint="eastAsia" w:ascii="仿宋_GB2312" w:hAnsi="仿宋_GB2312" w:eastAsia="仿宋_GB2312" w:cs="仿宋_GB2312"/>
            <w:sz w:val="32"/>
            <w:szCs w:val="32"/>
            <w:highlight w:val="none"/>
            <w:lang w:val="en-US" w:eastAsia="zh-CN"/>
            <w:rPrChange w:id="103" w:author="叶思静" w:date="2022-07-25T15:51:58Z">
              <w:rPr>
                <w:rFonts w:hint="eastAsia" w:ascii="仿宋_GB2312" w:eastAsia="仿宋_GB2312"/>
                <w:sz w:val="32"/>
                <w:szCs w:val="32"/>
                <w:highlight w:val="yellow"/>
                <w:lang w:val="en-US" w:eastAsia="zh-CN"/>
              </w:rPr>
            </w:rPrChange>
          </w:rPr>
          <w:t>批发</w:t>
        </w:r>
      </w:ins>
      <w:ins w:id="104" w:author="梁杰峰" w:date="2022-07-15T11:04:46Z">
        <w:r>
          <w:rPr>
            <w:rFonts w:hint="eastAsia" w:ascii="仿宋_GB2312" w:hAnsi="仿宋_GB2312" w:eastAsia="仿宋_GB2312" w:cs="仿宋_GB2312"/>
            <w:sz w:val="32"/>
            <w:szCs w:val="32"/>
            <w:highlight w:val="none"/>
            <w:lang w:val="en-US" w:eastAsia="zh-CN"/>
            <w:rPrChange w:id="105" w:author="叶思静" w:date="2022-07-25T15:51:58Z">
              <w:rPr>
                <w:rFonts w:hint="eastAsia" w:ascii="仿宋_GB2312" w:eastAsia="仿宋_GB2312"/>
                <w:sz w:val="32"/>
                <w:szCs w:val="32"/>
                <w:highlight w:val="yellow"/>
                <w:lang w:val="en-US" w:eastAsia="zh-CN"/>
              </w:rPr>
            </w:rPrChange>
          </w:rPr>
          <w:t>、</w:t>
        </w:r>
      </w:ins>
      <w:ins w:id="106" w:author="梁杰峰" w:date="2022-07-15T11:04:51Z">
        <w:r>
          <w:rPr>
            <w:rFonts w:hint="eastAsia" w:ascii="仿宋_GB2312" w:hAnsi="仿宋_GB2312" w:eastAsia="仿宋_GB2312" w:cs="仿宋_GB2312"/>
            <w:sz w:val="32"/>
            <w:szCs w:val="32"/>
            <w:highlight w:val="none"/>
            <w:lang w:val="en-US" w:eastAsia="zh-CN"/>
            <w:rPrChange w:id="107" w:author="叶思静" w:date="2022-07-25T15:51:58Z">
              <w:rPr>
                <w:rFonts w:hint="eastAsia" w:ascii="仿宋_GB2312" w:eastAsia="仿宋_GB2312"/>
                <w:sz w:val="32"/>
                <w:szCs w:val="32"/>
                <w:highlight w:val="yellow"/>
                <w:lang w:val="en-US" w:eastAsia="zh-CN"/>
              </w:rPr>
            </w:rPrChange>
          </w:rPr>
          <w:t>零售</w:t>
        </w:r>
      </w:ins>
      <w:ins w:id="108" w:author="梁杰峰" w:date="2022-07-15T11:05:25Z">
        <w:r>
          <w:rPr>
            <w:rFonts w:hint="eastAsia" w:ascii="仿宋_GB2312" w:hAnsi="仿宋_GB2312" w:eastAsia="仿宋_GB2312" w:cs="仿宋_GB2312"/>
            <w:sz w:val="32"/>
            <w:szCs w:val="32"/>
            <w:highlight w:val="none"/>
            <w:lang w:val="en-US" w:eastAsia="zh-CN"/>
            <w:rPrChange w:id="109" w:author="叶思静" w:date="2022-07-25T15:51:58Z">
              <w:rPr>
                <w:rFonts w:hint="eastAsia" w:ascii="仿宋_GB2312" w:eastAsia="仿宋_GB2312"/>
                <w:sz w:val="32"/>
                <w:szCs w:val="32"/>
                <w:highlight w:val="yellow"/>
                <w:lang w:val="en-US" w:eastAsia="zh-CN"/>
              </w:rPr>
            </w:rPrChange>
          </w:rPr>
          <w:t>：</w:t>
        </w:r>
      </w:ins>
      <w:ins w:id="110" w:author="梁杰峰" w:date="2022-07-15T11:03:44Z">
        <w:r>
          <w:rPr>
            <w:rFonts w:hint="eastAsia" w:ascii="仿宋_GB2312" w:hAnsi="仿宋_GB2312" w:eastAsia="仿宋_GB2312" w:cs="仿宋_GB2312"/>
            <w:sz w:val="32"/>
            <w:szCs w:val="32"/>
            <w:highlight w:val="none"/>
            <w:lang w:val="en-US" w:eastAsia="zh-CN"/>
            <w:rPrChange w:id="111" w:author="叶思静" w:date="2022-07-25T15:51:58Z">
              <w:rPr>
                <w:rFonts w:hint="eastAsia" w:ascii="仿宋_GB2312" w:eastAsia="仿宋_GB2312"/>
                <w:sz w:val="32"/>
                <w:szCs w:val="32"/>
                <w:highlight w:val="yellow"/>
                <w:lang w:val="en-US" w:eastAsia="zh-CN"/>
              </w:rPr>
            </w:rPrChange>
          </w:rPr>
          <w:t>家具</w:t>
        </w:r>
      </w:ins>
      <w:ins w:id="112" w:author="梁杰峰" w:date="2022-07-15T11:03:50Z">
        <w:r>
          <w:rPr>
            <w:rFonts w:hint="eastAsia" w:ascii="仿宋_GB2312" w:hAnsi="仿宋_GB2312" w:eastAsia="仿宋_GB2312" w:cs="仿宋_GB2312"/>
            <w:sz w:val="32"/>
            <w:szCs w:val="32"/>
            <w:highlight w:val="none"/>
            <w:lang w:val="en-US" w:eastAsia="zh-CN"/>
            <w:rPrChange w:id="113" w:author="叶思静" w:date="2022-07-25T15:51:58Z">
              <w:rPr>
                <w:rFonts w:hint="eastAsia" w:ascii="仿宋_GB2312" w:eastAsia="仿宋_GB2312"/>
                <w:sz w:val="32"/>
                <w:szCs w:val="32"/>
                <w:highlight w:val="yellow"/>
                <w:lang w:val="en-US" w:eastAsia="zh-CN"/>
              </w:rPr>
            </w:rPrChange>
          </w:rPr>
          <w:t>、</w:t>
        </w:r>
      </w:ins>
      <w:ins w:id="114" w:author="梁杰峰" w:date="2022-07-15T11:03:56Z">
        <w:r>
          <w:rPr>
            <w:rFonts w:hint="eastAsia" w:ascii="仿宋_GB2312" w:hAnsi="仿宋_GB2312" w:eastAsia="仿宋_GB2312" w:cs="仿宋_GB2312"/>
            <w:sz w:val="32"/>
            <w:szCs w:val="32"/>
            <w:highlight w:val="none"/>
            <w:lang w:val="en-US" w:eastAsia="zh-CN"/>
            <w:rPrChange w:id="115" w:author="叶思静" w:date="2022-07-25T15:51:58Z">
              <w:rPr>
                <w:rFonts w:hint="eastAsia" w:ascii="仿宋_GB2312" w:eastAsia="仿宋_GB2312"/>
                <w:sz w:val="32"/>
                <w:szCs w:val="32"/>
                <w:highlight w:val="yellow"/>
                <w:lang w:val="en-US" w:eastAsia="zh-CN"/>
              </w:rPr>
            </w:rPrChange>
          </w:rPr>
          <w:t>窗帘</w:t>
        </w:r>
      </w:ins>
      <w:ins w:id="116" w:author="梁杰峰" w:date="2022-07-15T11:04:00Z">
        <w:r>
          <w:rPr>
            <w:rFonts w:hint="eastAsia" w:ascii="仿宋_GB2312" w:hAnsi="仿宋_GB2312" w:eastAsia="仿宋_GB2312" w:cs="仿宋_GB2312"/>
            <w:sz w:val="32"/>
            <w:szCs w:val="32"/>
            <w:highlight w:val="none"/>
            <w:lang w:val="en-US" w:eastAsia="zh-CN"/>
            <w:rPrChange w:id="117" w:author="叶思静" w:date="2022-07-25T15:51:58Z">
              <w:rPr>
                <w:rFonts w:hint="eastAsia" w:ascii="仿宋_GB2312" w:eastAsia="仿宋_GB2312"/>
                <w:sz w:val="32"/>
                <w:szCs w:val="32"/>
                <w:highlight w:val="yellow"/>
                <w:lang w:val="en-US" w:eastAsia="zh-CN"/>
              </w:rPr>
            </w:rPrChange>
          </w:rPr>
          <w:t>布艺</w:t>
        </w:r>
      </w:ins>
      <w:ins w:id="118" w:author="梁杰峰" w:date="2022-07-15T11:22:48Z">
        <w:r>
          <w:rPr>
            <w:rFonts w:hint="eastAsia" w:ascii="仿宋_GB2312" w:hAnsi="仿宋_GB2312" w:eastAsia="仿宋_GB2312" w:cs="仿宋_GB2312"/>
            <w:sz w:val="32"/>
            <w:szCs w:val="32"/>
            <w:highlight w:val="none"/>
            <w:lang w:val="en-US" w:eastAsia="zh-CN"/>
            <w:rPrChange w:id="119" w:author="叶思静" w:date="2022-07-25T15:51:58Z">
              <w:rPr>
                <w:rFonts w:hint="eastAsia" w:ascii="仿宋_GB2312" w:eastAsia="仿宋_GB2312"/>
                <w:sz w:val="32"/>
                <w:szCs w:val="32"/>
                <w:highlight w:val="yellow"/>
                <w:lang w:val="en-US" w:eastAsia="zh-CN"/>
              </w:rPr>
            </w:rPrChange>
          </w:rPr>
          <w:t>、</w:t>
        </w:r>
      </w:ins>
      <w:ins w:id="120" w:author="梁杰峰" w:date="2022-07-15T11:22:50Z">
        <w:r>
          <w:rPr>
            <w:rFonts w:hint="eastAsia" w:ascii="仿宋_GB2312" w:hAnsi="仿宋_GB2312" w:eastAsia="仿宋_GB2312" w:cs="仿宋_GB2312"/>
            <w:sz w:val="32"/>
            <w:szCs w:val="32"/>
            <w:highlight w:val="none"/>
            <w:lang w:val="en-US" w:eastAsia="zh-CN"/>
            <w:rPrChange w:id="121" w:author="叶思静" w:date="2022-07-25T15:51:58Z">
              <w:rPr>
                <w:rFonts w:hint="eastAsia" w:ascii="仿宋_GB2312" w:eastAsia="仿宋_GB2312"/>
                <w:sz w:val="32"/>
                <w:szCs w:val="32"/>
                <w:highlight w:val="yellow"/>
                <w:lang w:val="en-US" w:eastAsia="zh-CN"/>
              </w:rPr>
            </w:rPrChange>
          </w:rPr>
          <w:t>工艺品</w:t>
        </w:r>
      </w:ins>
      <w:ins w:id="122" w:author="梁杰峰" w:date="2022-07-15T11:05:29Z">
        <w:r>
          <w:rPr>
            <w:rFonts w:hint="eastAsia" w:ascii="仿宋_GB2312" w:hAnsi="仿宋_GB2312" w:eastAsia="仿宋_GB2312" w:cs="仿宋_GB2312"/>
            <w:sz w:val="32"/>
            <w:szCs w:val="32"/>
            <w:highlight w:val="none"/>
            <w:lang w:val="en-US" w:eastAsia="zh-CN"/>
            <w:rPrChange w:id="123" w:author="叶思静" w:date="2022-07-25T15:51:58Z">
              <w:rPr>
                <w:rFonts w:hint="eastAsia" w:ascii="仿宋_GB2312" w:eastAsia="仿宋_GB2312"/>
                <w:sz w:val="32"/>
                <w:szCs w:val="32"/>
                <w:highlight w:val="yellow"/>
                <w:lang w:val="en-US" w:eastAsia="zh-CN"/>
              </w:rPr>
            </w:rPrChange>
          </w:rPr>
          <w:t>等</w:t>
        </w:r>
      </w:ins>
      <w:ins w:id="124" w:author="梁杰峰" w:date="2022-07-15T11:05:30Z">
        <w:r>
          <w:rPr>
            <w:rFonts w:hint="eastAsia" w:ascii="仿宋_GB2312" w:hAnsi="仿宋_GB2312" w:eastAsia="仿宋_GB2312" w:cs="仿宋_GB2312"/>
            <w:sz w:val="32"/>
            <w:szCs w:val="32"/>
            <w:highlight w:val="none"/>
            <w:lang w:val="en-US" w:eastAsia="zh-CN"/>
            <w:rPrChange w:id="125" w:author="叶思静" w:date="2022-07-25T15:51:58Z">
              <w:rPr>
                <w:rFonts w:hint="eastAsia" w:ascii="仿宋_GB2312" w:eastAsia="仿宋_GB2312"/>
                <w:sz w:val="32"/>
                <w:szCs w:val="32"/>
                <w:highlight w:val="yellow"/>
                <w:lang w:val="en-US" w:eastAsia="zh-CN"/>
              </w:rPr>
            </w:rPrChange>
          </w:rPr>
          <w:t>，</w:t>
        </w:r>
      </w:ins>
      <w:ins w:id="126" w:author="梁杰峰" w:date="2022-07-15T11:05:32Z">
        <w:r>
          <w:rPr>
            <w:rFonts w:hint="eastAsia" w:ascii="仿宋_GB2312" w:hAnsi="仿宋_GB2312" w:eastAsia="仿宋_GB2312" w:cs="仿宋_GB2312"/>
            <w:sz w:val="32"/>
            <w:szCs w:val="32"/>
            <w:highlight w:val="none"/>
            <w:lang w:val="en-US" w:eastAsia="zh-CN"/>
            <w:rPrChange w:id="127" w:author="叶思静" w:date="2022-07-25T15:51:58Z">
              <w:rPr>
                <w:rFonts w:hint="eastAsia" w:ascii="仿宋_GB2312" w:eastAsia="仿宋_GB2312"/>
                <w:sz w:val="32"/>
                <w:szCs w:val="32"/>
                <w:highlight w:val="yellow"/>
                <w:lang w:val="en-US" w:eastAsia="zh-CN"/>
              </w:rPr>
            </w:rPrChange>
          </w:rPr>
          <w:t>可</w:t>
        </w:r>
      </w:ins>
      <w:ins w:id="128" w:author="梁杰峰" w:date="2022-07-15T11:05:19Z">
        <w:r>
          <w:rPr>
            <w:rFonts w:hint="eastAsia" w:ascii="仿宋_GB2312" w:hAnsi="仿宋_GB2312" w:eastAsia="仿宋_GB2312" w:cs="仿宋_GB2312"/>
            <w:sz w:val="32"/>
            <w:szCs w:val="32"/>
            <w:highlight w:val="none"/>
            <w:lang w:val="en-US" w:eastAsia="zh-CN"/>
            <w:rPrChange w:id="129" w:author="叶思静" w:date="2022-07-25T15:51:58Z">
              <w:rPr>
                <w:rFonts w:hint="eastAsia" w:ascii="仿宋_GB2312" w:eastAsia="仿宋_GB2312"/>
                <w:sz w:val="32"/>
                <w:szCs w:val="32"/>
                <w:highlight w:val="yellow"/>
                <w:lang w:val="en-US" w:eastAsia="zh-CN"/>
              </w:rPr>
            </w:rPrChange>
          </w:rPr>
          <w:t>承接装修工程</w:t>
        </w:r>
      </w:ins>
      <w:r>
        <w:rPr>
          <w:rFonts w:hint="eastAsia" w:ascii="仿宋_GB2312" w:hAnsi="仿宋_GB2312" w:eastAsia="仿宋_GB2312" w:cs="仿宋_GB2312"/>
          <w:sz w:val="32"/>
          <w:szCs w:val="32"/>
          <w:highlight w:val="none"/>
          <w:lang w:val="en-US" w:eastAsia="zh-CN"/>
          <w:rPrChange w:id="130" w:author="叶思静" w:date="2022-07-25T15:51:58Z">
            <w:rPr>
              <w:rFonts w:hint="eastAsia" w:ascii="仿宋_GB2312" w:eastAsia="仿宋_GB2312"/>
              <w:sz w:val="32"/>
              <w:szCs w:val="32"/>
              <w:lang w:val="en-US" w:eastAsia="zh-CN"/>
            </w:rPr>
          </w:rPrChange>
        </w:rPr>
        <w:t>等</w:t>
      </w:r>
      <w:ins w:id="131" w:author="梁杰峰" w:date="2022-07-15T11:06:06Z">
        <w:r>
          <w:rPr>
            <w:rFonts w:hint="eastAsia" w:ascii="仿宋_GB2312" w:hAnsi="仿宋_GB2312" w:eastAsia="仿宋_GB2312" w:cs="仿宋_GB2312"/>
            <w:sz w:val="32"/>
            <w:szCs w:val="32"/>
            <w:highlight w:val="none"/>
            <w:lang w:val="en-US" w:eastAsia="zh-CN"/>
            <w:rPrChange w:id="132" w:author="叶思静" w:date="2022-07-25T15:51:58Z">
              <w:rPr>
                <w:rFonts w:hint="eastAsia" w:ascii="仿宋_GB2312" w:eastAsia="仿宋_GB2312"/>
                <w:sz w:val="32"/>
                <w:szCs w:val="32"/>
                <w:highlight w:val="yellow"/>
                <w:lang w:val="en-US" w:eastAsia="zh-CN"/>
              </w:rPr>
            </w:rPrChange>
          </w:rPr>
          <w:t>。</w:t>
        </w:r>
      </w:ins>
    </w:p>
    <w:p>
      <w:pPr>
        <w:keepNext w:val="0"/>
        <w:keepLines w:val="0"/>
        <w:pageBreakBefore w:val="0"/>
        <w:widowControl/>
        <w:numPr>
          <w:ilvl w:val="0"/>
          <w:numId w:val="0"/>
        </w:numPr>
        <w:kinsoku/>
        <w:wordWrap/>
        <w:overflowPunct/>
        <w:topLinePunct w:val="0"/>
        <w:autoSpaceDE/>
        <w:autoSpaceDN/>
        <w:bidi w:val="0"/>
        <w:adjustRightInd/>
        <w:snapToGrid/>
        <w:spacing w:beforeLines="0" w:afterLines="0" w:line="560" w:lineRule="exact"/>
        <w:ind w:firstLine="0" w:firstLineChars="0"/>
        <w:jc w:val="left"/>
        <w:textAlignment w:val="auto"/>
        <w:rPr>
          <w:del w:id="134" w:author="梁杰峰" w:date="2022-07-15T11:59:23Z"/>
          <w:rFonts w:hint="eastAsia" w:ascii="仿宋_GB2312" w:hAnsi="仿宋_GB2312" w:eastAsia="仿宋_GB2312" w:cs="仿宋_GB2312"/>
          <w:color w:val="000000" w:themeColor="text1"/>
          <w:sz w:val="32"/>
          <w:szCs w:val="32"/>
          <w:highlight w:val="none"/>
          <w:lang w:val="en-US" w:eastAsia="zh-CN"/>
          <w:rPrChange w:id="135" w:author="叶思静" w:date="2022-07-25T15:51:58Z">
            <w:rPr>
              <w:del w:id="136" w:author="梁杰峰" w:date="2022-07-15T11:59:23Z"/>
              <w:rFonts w:hint="eastAsia" w:ascii="仿宋" w:hAnsi="仿宋" w:eastAsia="仿宋" w:cs="仿宋"/>
              <w:color w:val="000000" w:themeColor="text1"/>
              <w:sz w:val="32"/>
              <w:szCs w:val="32"/>
              <w:lang w:val="en-US" w:eastAsia="zh-CN"/>
              <w14:textFill>
                <w14:solidFill>
                  <w14:schemeClr w14:val="tx1"/>
                </w14:solidFill>
              </w14:textFill>
            </w:rPr>
          </w:rPrChange>
          <w14:textFill>
            <w14:solidFill>
              <w14:schemeClr w14:val="tx1"/>
            </w14:solidFill>
          </w14:textFill>
        </w:rPr>
        <w:pPrChange w:id="133" w:author="梁杰峰" w:date="2022-07-15T11:57:04Z">
          <w:pPr>
            <w:keepNext w:val="0"/>
            <w:keepLines w:val="0"/>
            <w:pageBreakBefore w:val="0"/>
            <w:widowControl/>
            <w:numPr>
              <w:ilvl w:val="0"/>
              <w:numId w:val="0"/>
            </w:numPr>
            <w:kinsoku/>
            <w:wordWrap/>
            <w:overflowPunct/>
            <w:topLinePunct w:val="0"/>
            <w:autoSpaceDE/>
            <w:autoSpaceDN/>
            <w:bidi w:val="0"/>
            <w:adjustRightInd/>
            <w:snapToGrid/>
            <w:spacing w:beforeLines="0" w:afterLines="0" w:line="500" w:lineRule="exact"/>
            <w:ind w:firstLine="0" w:firstLineChars="0"/>
            <w:jc w:val="left"/>
            <w:textAlignment w:val="auto"/>
          </w:pPr>
        </w:pPrChange>
      </w:pPr>
    </w:p>
    <w:p>
      <w:pPr>
        <w:keepNext w:val="0"/>
        <w:keepLines w:val="0"/>
        <w:pageBreakBefore w:val="0"/>
        <w:widowControl/>
        <w:numPr>
          <w:ilvl w:val="0"/>
          <w:numId w:val="0"/>
        </w:numPr>
        <w:kinsoku/>
        <w:wordWrap/>
        <w:overflowPunct/>
        <w:topLinePunct w:val="0"/>
        <w:autoSpaceDE/>
        <w:autoSpaceDN/>
        <w:bidi w:val="0"/>
        <w:adjustRightInd/>
        <w:snapToGrid/>
        <w:spacing w:beforeLines="0" w:afterLines="0" w:line="560" w:lineRule="exact"/>
        <w:ind w:firstLine="640" w:firstLineChars="200"/>
        <w:jc w:val="left"/>
        <w:textAlignment w:val="auto"/>
        <w:rPr>
          <w:rFonts w:hint="eastAsia" w:ascii="仿宋_GB2312" w:hAnsi="仿宋_GB2312" w:eastAsia="仿宋_GB2312" w:cs="仿宋_GB2312"/>
          <w:color w:val="000000" w:themeColor="text1"/>
          <w:sz w:val="32"/>
          <w:szCs w:val="32"/>
          <w:highlight w:val="none"/>
          <w:lang w:val="en-US" w:eastAsia="zh-CN"/>
          <w:rPrChange w:id="138" w:author="叶思静" w:date="2022-07-25T15:51:58Z">
            <w:rPr>
              <w:rFonts w:hint="default" w:ascii="仿宋" w:hAnsi="仿宋" w:eastAsia="仿宋" w:cs="仿宋"/>
              <w:color w:val="000000" w:themeColor="text1"/>
              <w:sz w:val="32"/>
              <w:szCs w:val="32"/>
              <w:lang w:val="en-US" w:eastAsia="zh-CN"/>
              <w14:textFill>
                <w14:solidFill>
                  <w14:schemeClr w14:val="tx1"/>
                </w14:solidFill>
              </w14:textFill>
            </w:rPr>
          </w:rPrChange>
          <w14:textFill>
            <w14:solidFill>
              <w14:schemeClr w14:val="tx1"/>
            </w14:solidFill>
          </w14:textFill>
        </w:rPr>
        <w:pPrChange w:id="137" w:author="梁杰峰" w:date="2022-07-15T11:57:04Z">
          <w:pPr>
            <w:keepNext w:val="0"/>
            <w:keepLines w:val="0"/>
            <w:pageBreakBefore w:val="0"/>
            <w:widowControl/>
            <w:numPr>
              <w:ilvl w:val="0"/>
              <w:numId w:val="0"/>
            </w:numPr>
            <w:kinsoku/>
            <w:wordWrap/>
            <w:overflowPunct/>
            <w:topLinePunct w:val="0"/>
            <w:autoSpaceDE/>
            <w:autoSpaceDN/>
            <w:bidi w:val="0"/>
            <w:adjustRightInd/>
            <w:snapToGrid/>
            <w:spacing w:beforeLines="0" w:afterLines="0" w:line="500" w:lineRule="exact"/>
            <w:ind w:firstLine="640" w:firstLineChars="200"/>
            <w:jc w:val="left"/>
            <w:textAlignment w:val="auto"/>
          </w:pPr>
        </w:pPrChange>
      </w:pPr>
      <w:r>
        <w:rPr>
          <w:rFonts w:hint="eastAsia" w:ascii="仿宋_GB2312" w:hAnsi="仿宋_GB2312" w:eastAsia="仿宋_GB2312" w:cs="仿宋_GB2312"/>
          <w:color w:val="000000" w:themeColor="text1"/>
          <w:sz w:val="32"/>
          <w:szCs w:val="32"/>
          <w:highlight w:val="none"/>
          <w:lang w:val="en-US" w:eastAsia="zh-CN"/>
          <w:rPrChange w:id="139" w:author="叶思静" w:date="2022-07-25T15:51:58Z">
            <w:rPr>
              <w:rFonts w:hint="eastAsia" w:ascii="仿宋" w:hAnsi="仿宋" w:eastAsia="仿宋" w:cs="仿宋"/>
              <w:color w:val="000000" w:themeColor="text1"/>
              <w:sz w:val="32"/>
              <w:szCs w:val="32"/>
              <w:lang w:val="en-US" w:eastAsia="zh-CN"/>
              <w14:textFill>
                <w14:solidFill>
                  <w14:schemeClr w14:val="tx1"/>
                </w14:solidFill>
              </w14:textFill>
            </w:rPr>
          </w:rPrChange>
          <w14:textFill>
            <w14:solidFill>
              <w14:schemeClr w14:val="tx1"/>
            </w14:solidFill>
          </w14:textFill>
        </w:rPr>
        <w:t>3、具有安全生产许可证。</w:t>
      </w:r>
    </w:p>
    <w:p>
      <w:pPr>
        <w:keepNext w:val="0"/>
        <w:keepLines w:val="0"/>
        <w:pageBreakBefore w:val="0"/>
        <w:widowControl/>
        <w:numPr>
          <w:ilvl w:val="0"/>
          <w:numId w:val="0"/>
        </w:numPr>
        <w:kinsoku/>
        <w:wordWrap/>
        <w:overflowPunct/>
        <w:topLinePunct w:val="0"/>
        <w:autoSpaceDE/>
        <w:autoSpaceDN/>
        <w:bidi w:val="0"/>
        <w:adjustRightInd/>
        <w:snapToGrid/>
        <w:spacing w:beforeLines="0" w:afterLines="0" w:line="560" w:lineRule="exact"/>
        <w:ind w:firstLine="640" w:firstLineChars="200"/>
        <w:jc w:val="left"/>
        <w:textAlignment w:val="auto"/>
        <w:rPr>
          <w:rFonts w:hint="eastAsia" w:ascii="仿宋_GB2312" w:hAnsi="仿宋_GB2312" w:eastAsia="仿宋_GB2312" w:cs="仿宋_GB2312"/>
          <w:color w:val="000000" w:themeColor="text1"/>
          <w:sz w:val="32"/>
          <w:szCs w:val="32"/>
          <w:highlight w:val="none"/>
          <w:lang w:val="en-US" w:eastAsia="zh-CN"/>
          <w:rPrChange w:id="141" w:author="叶思静" w:date="2022-07-25T15:51:58Z">
            <w:rPr>
              <w:rFonts w:hint="default" w:ascii="仿宋" w:hAnsi="仿宋" w:eastAsia="仿宋" w:cs="仿宋"/>
              <w:color w:val="000000" w:themeColor="text1"/>
              <w:sz w:val="32"/>
              <w:szCs w:val="32"/>
              <w:lang w:val="en-US" w:eastAsia="zh-CN"/>
              <w14:textFill>
                <w14:solidFill>
                  <w14:schemeClr w14:val="tx1"/>
                </w14:solidFill>
              </w14:textFill>
            </w:rPr>
          </w:rPrChange>
          <w14:textFill>
            <w14:solidFill>
              <w14:schemeClr w14:val="tx1"/>
            </w14:solidFill>
          </w14:textFill>
        </w:rPr>
        <w:pPrChange w:id="140" w:author="梁杰峰" w:date="2022-07-15T11:57:04Z">
          <w:pPr>
            <w:keepNext w:val="0"/>
            <w:keepLines w:val="0"/>
            <w:pageBreakBefore w:val="0"/>
            <w:widowControl/>
            <w:numPr>
              <w:ilvl w:val="0"/>
              <w:numId w:val="0"/>
            </w:numPr>
            <w:kinsoku/>
            <w:wordWrap/>
            <w:overflowPunct/>
            <w:topLinePunct w:val="0"/>
            <w:autoSpaceDE/>
            <w:autoSpaceDN/>
            <w:bidi w:val="0"/>
            <w:adjustRightInd/>
            <w:snapToGrid/>
            <w:spacing w:beforeLines="0" w:afterLines="0" w:line="500" w:lineRule="exact"/>
            <w:ind w:firstLine="640" w:firstLineChars="200"/>
            <w:jc w:val="left"/>
            <w:textAlignment w:val="auto"/>
          </w:pPr>
        </w:pPrChange>
      </w:pPr>
      <w:r>
        <w:rPr>
          <w:rFonts w:hint="eastAsia" w:ascii="仿宋_GB2312" w:hAnsi="仿宋_GB2312" w:eastAsia="仿宋_GB2312" w:cs="仿宋_GB2312"/>
          <w:color w:val="000000" w:themeColor="text1"/>
          <w:sz w:val="32"/>
          <w:szCs w:val="32"/>
          <w:highlight w:val="none"/>
          <w:lang w:val="en-US" w:eastAsia="zh-CN"/>
          <w:rPrChange w:id="142" w:author="叶思静" w:date="2022-07-25T15:51:58Z">
            <w:rPr>
              <w:rFonts w:hint="eastAsia" w:ascii="仿宋" w:hAnsi="仿宋" w:eastAsia="仿宋" w:cs="仿宋"/>
              <w:color w:val="000000" w:themeColor="text1"/>
              <w:sz w:val="32"/>
              <w:szCs w:val="32"/>
              <w:lang w:val="en-US" w:eastAsia="zh-CN"/>
              <w14:textFill>
                <w14:solidFill>
                  <w14:schemeClr w14:val="tx1"/>
                </w14:solidFill>
              </w14:textFill>
            </w:rPr>
          </w:rPrChange>
          <w14:textFill>
            <w14:solidFill>
              <w14:schemeClr w14:val="tx1"/>
            </w14:solidFill>
          </w14:textFill>
        </w:rPr>
        <w:t>4、信誉良好，近两年在行业的各项考核中无不良记录。</w:t>
      </w:r>
    </w:p>
    <w:p>
      <w:pPr>
        <w:keepNext w:val="0"/>
        <w:keepLines w:val="0"/>
        <w:pageBreakBefore w:val="0"/>
        <w:widowControl/>
        <w:numPr>
          <w:ilvl w:val="0"/>
          <w:numId w:val="0"/>
        </w:numPr>
        <w:kinsoku/>
        <w:wordWrap/>
        <w:overflowPunct/>
        <w:topLinePunct w:val="0"/>
        <w:autoSpaceDE/>
        <w:autoSpaceDN/>
        <w:bidi w:val="0"/>
        <w:adjustRightInd/>
        <w:snapToGrid/>
        <w:spacing w:beforeLines="0" w:afterLines="0" w:line="560" w:lineRule="exact"/>
        <w:ind w:firstLine="640" w:firstLineChars="200"/>
        <w:jc w:val="left"/>
        <w:textAlignment w:val="auto"/>
        <w:rPr>
          <w:rFonts w:hint="eastAsia" w:ascii="仿宋_GB2312" w:hAnsi="仿宋_GB2312" w:eastAsia="仿宋_GB2312" w:cs="仿宋_GB2312"/>
          <w:color w:val="000000" w:themeColor="text1"/>
          <w:sz w:val="32"/>
          <w:szCs w:val="32"/>
          <w:highlight w:val="none"/>
          <w:lang w:val="en-US" w:eastAsia="zh-CN"/>
          <w:rPrChange w:id="144" w:author="叶思静" w:date="2022-07-25T15:51:58Z">
            <w:rPr>
              <w:rFonts w:hint="eastAsia" w:ascii="仿宋" w:hAnsi="仿宋" w:eastAsia="仿宋" w:cs="仿宋"/>
              <w:color w:val="000000" w:themeColor="text1"/>
              <w:sz w:val="32"/>
              <w:szCs w:val="32"/>
              <w:lang w:val="en-US" w:eastAsia="zh-CN"/>
              <w14:textFill>
                <w14:solidFill>
                  <w14:schemeClr w14:val="tx1"/>
                </w14:solidFill>
              </w14:textFill>
            </w:rPr>
          </w:rPrChange>
          <w14:textFill>
            <w14:solidFill>
              <w14:schemeClr w14:val="tx1"/>
            </w14:solidFill>
          </w14:textFill>
        </w:rPr>
        <w:pPrChange w:id="143" w:author="梁杰峰" w:date="2022-07-15T11:57:04Z">
          <w:pPr>
            <w:keepNext w:val="0"/>
            <w:keepLines w:val="0"/>
            <w:pageBreakBefore w:val="0"/>
            <w:widowControl/>
            <w:numPr>
              <w:ilvl w:val="0"/>
              <w:numId w:val="0"/>
            </w:numPr>
            <w:kinsoku/>
            <w:wordWrap/>
            <w:overflowPunct/>
            <w:topLinePunct w:val="0"/>
            <w:autoSpaceDE/>
            <w:autoSpaceDN/>
            <w:bidi w:val="0"/>
            <w:adjustRightInd/>
            <w:snapToGrid/>
            <w:spacing w:beforeLines="0" w:afterLines="0" w:line="500" w:lineRule="exact"/>
            <w:ind w:firstLine="640" w:firstLineChars="200"/>
            <w:jc w:val="left"/>
            <w:textAlignment w:val="auto"/>
          </w:pPr>
        </w:pPrChange>
      </w:pPr>
      <w:r>
        <w:rPr>
          <w:rFonts w:hint="eastAsia" w:ascii="仿宋_GB2312" w:hAnsi="仿宋_GB2312" w:eastAsia="仿宋_GB2312" w:cs="仿宋_GB2312"/>
          <w:color w:val="000000" w:themeColor="text1"/>
          <w:sz w:val="32"/>
          <w:szCs w:val="32"/>
          <w:highlight w:val="none"/>
          <w:lang w:val="en-US" w:eastAsia="zh-CN"/>
          <w:rPrChange w:id="145" w:author="叶思静" w:date="2022-07-25T15:51:58Z">
            <w:rPr>
              <w:rFonts w:hint="eastAsia" w:ascii="仿宋" w:hAnsi="仿宋" w:eastAsia="仿宋" w:cs="仿宋"/>
              <w:color w:val="000000" w:themeColor="text1"/>
              <w:sz w:val="32"/>
              <w:szCs w:val="32"/>
              <w:lang w:val="en-US" w:eastAsia="zh-CN"/>
              <w14:textFill>
                <w14:solidFill>
                  <w14:schemeClr w14:val="tx1"/>
                </w14:solidFill>
              </w14:textFill>
            </w:rPr>
          </w:rPrChange>
          <w14:textFill>
            <w14:solidFill>
              <w14:schemeClr w14:val="tx1"/>
            </w14:solidFill>
          </w14:textFill>
        </w:rPr>
        <w:t>5、如非江门地区内注册企业，需在江门地区设立分支机构、能满足日常维修和应急抢修等服务。</w:t>
      </w:r>
    </w:p>
    <w:p>
      <w:pPr>
        <w:keepNext w:val="0"/>
        <w:keepLines w:val="0"/>
        <w:pageBreakBefore w:val="0"/>
        <w:widowControl/>
        <w:numPr>
          <w:ilvl w:val="0"/>
          <w:numId w:val="0"/>
        </w:numPr>
        <w:kinsoku/>
        <w:wordWrap/>
        <w:overflowPunct/>
        <w:topLinePunct w:val="0"/>
        <w:autoSpaceDE/>
        <w:autoSpaceDN/>
        <w:bidi w:val="0"/>
        <w:adjustRightInd/>
        <w:snapToGrid/>
        <w:spacing w:beforeLines="0" w:afterLines="0" w:line="560" w:lineRule="exact"/>
        <w:ind w:firstLine="640" w:firstLineChars="200"/>
        <w:jc w:val="left"/>
        <w:textAlignment w:val="auto"/>
        <w:rPr>
          <w:ins w:id="147" w:author="叶思静" w:date="2022-07-25T15:51:15Z"/>
          <w:rFonts w:hint="eastAsia" w:ascii="仿宋_GB2312" w:hAnsi="仿宋_GB2312" w:eastAsia="仿宋_GB2312" w:cs="仿宋_GB2312"/>
          <w:color w:val="000000" w:themeColor="text1"/>
          <w:sz w:val="32"/>
          <w:szCs w:val="32"/>
          <w:highlight w:val="none"/>
          <w:lang w:val="en-US" w:eastAsia="zh-CN"/>
          <w:rPrChange w:id="148" w:author="叶思静" w:date="2022-07-25T15:51:58Z">
            <w:rPr>
              <w:ins w:id="149" w:author="叶思静" w:date="2022-07-25T15:51:15Z"/>
              <w:rFonts w:hint="eastAsia" w:ascii="仿宋" w:hAnsi="仿宋" w:eastAsia="仿宋" w:cs="仿宋"/>
              <w:color w:val="000000" w:themeColor="text1"/>
              <w:sz w:val="32"/>
              <w:szCs w:val="32"/>
              <w:highlight w:val="none"/>
              <w:lang w:val="en-US" w:eastAsia="zh-CN"/>
              <w14:textFill>
                <w14:solidFill>
                  <w14:schemeClr w14:val="tx1"/>
                </w14:solidFill>
              </w14:textFill>
            </w:rPr>
          </w:rPrChange>
          <w14:textFill>
            <w14:solidFill>
              <w14:schemeClr w14:val="tx1"/>
            </w14:solidFill>
          </w14:textFill>
        </w:rPr>
        <w:pPrChange w:id="146" w:author="梁杰峰" w:date="2022-07-15T11:57:04Z">
          <w:pPr>
            <w:keepNext w:val="0"/>
            <w:keepLines w:val="0"/>
            <w:pageBreakBefore w:val="0"/>
            <w:widowControl/>
            <w:numPr>
              <w:ilvl w:val="0"/>
              <w:numId w:val="0"/>
            </w:numPr>
            <w:kinsoku/>
            <w:wordWrap/>
            <w:overflowPunct/>
            <w:topLinePunct w:val="0"/>
            <w:autoSpaceDE/>
            <w:autoSpaceDN/>
            <w:bidi w:val="0"/>
            <w:adjustRightInd/>
            <w:snapToGrid/>
            <w:spacing w:beforeLines="0" w:afterLines="0" w:line="500" w:lineRule="exact"/>
            <w:ind w:firstLine="640" w:firstLineChars="200"/>
            <w:jc w:val="left"/>
            <w:textAlignment w:val="auto"/>
          </w:pPr>
        </w:pPrChange>
      </w:pPr>
      <w:r>
        <w:rPr>
          <w:rFonts w:hint="eastAsia" w:ascii="仿宋_GB2312" w:hAnsi="仿宋_GB2312" w:eastAsia="仿宋_GB2312" w:cs="仿宋_GB2312"/>
          <w:color w:val="000000" w:themeColor="text1"/>
          <w:sz w:val="32"/>
          <w:szCs w:val="32"/>
          <w:highlight w:val="none"/>
          <w:lang w:val="en-US" w:eastAsia="zh-CN"/>
          <w:rPrChange w:id="150" w:author="叶思静" w:date="2022-07-25T15:51:58Z">
            <w:rPr>
              <w:rFonts w:hint="eastAsia" w:ascii="仿宋" w:hAnsi="仿宋" w:eastAsia="仿宋" w:cs="仿宋"/>
              <w:color w:val="000000" w:themeColor="text1"/>
              <w:sz w:val="32"/>
              <w:szCs w:val="32"/>
              <w:lang w:val="en-US" w:eastAsia="zh-CN"/>
              <w14:textFill>
                <w14:solidFill>
                  <w14:schemeClr w14:val="tx1"/>
                </w14:solidFill>
              </w14:textFill>
            </w:rPr>
          </w:rPrChange>
          <w14:textFill>
            <w14:solidFill>
              <w14:schemeClr w14:val="tx1"/>
            </w14:solidFill>
          </w14:textFill>
        </w:rPr>
        <w:t>6、本项目不接受联合体投标。</w:t>
      </w:r>
    </w:p>
    <w:p>
      <w:pPr>
        <w:keepNext w:val="0"/>
        <w:keepLines w:val="0"/>
        <w:pageBreakBefore w:val="0"/>
        <w:widowControl/>
        <w:numPr>
          <w:ilvl w:val="0"/>
          <w:numId w:val="0"/>
        </w:numPr>
        <w:kinsoku/>
        <w:wordWrap/>
        <w:overflowPunct/>
        <w:topLinePunct w:val="0"/>
        <w:autoSpaceDE/>
        <w:autoSpaceDN/>
        <w:bidi w:val="0"/>
        <w:adjustRightInd/>
        <w:snapToGrid/>
        <w:spacing w:beforeLines="0" w:afterLines="0" w:line="560" w:lineRule="exact"/>
        <w:ind w:firstLine="640" w:firstLineChars="200"/>
        <w:jc w:val="left"/>
        <w:textAlignment w:val="auto"/>
        <w:rPr>
          <w:rFonts w:hint="eastAsia" w:ascii="仿宋_GB2312" w:hAnsi="仿宋_GB2312" w:eastAsia="仿宋_GB2312" w:cs="仿宋_GB2312"/>
          <w:color w:val="000000" w:themeColor="text1"/>
          <w:sz w:val="32"/>
          <w:szCs w:val="32"/>
          <w:highlight w:val="none"/>
          <w:lang w:val="en-US" w:eastAsia="zh-CN"/>
          <w:rPrChange w:id="152" w:author="叶思静" w:date="2022-07-25T15:51:58Z">
            <w:rPr>
              <w:rFonts w:hint="eastAsia" w:ascii="仿宋" w:hAnsi="仿宋" w:eastAsia="仿宋" w:cs="仿宋"/>
              <w:color w:val="000000" w:themeColor="text1"/>
              <w:sz w:val="32"/>
              <w:szCs w:val="32"/>
              <w:lang w:val="en-US" w:eastAsia="zh-CN"/>
              <w14:textFill>
                <w14:solidFill>
                  <w14:schemeClr w14:val="tx1"/>
                </w14:solidFill>
              </w14:textFill>
            </w:rPr>
          </w:rPrChange>
          <w14:textFill>
            <w14:solidFill>
              <w14:schemeClr w14:val="tx1"/>
            </w14:solidFill>
          </w14:textFill>
        </w:rPr>
        <w:pPrChange w:id="151" w:author="梁杰峰" w:date="2022-07-15T11:57:04Z">
          <w:pPr>
            <w:keepNext w:val="0"/>
            <w:keepLines w:val="0"/>
            <w:pageBreakBefore w:val="0"/>
            <w:widowControl/>
            <w:numPr>
              <w:ilvl w:val="0"/>
              <w:numId w:val="0"/>
            </w:numPr>
            <w:kinsoku/>
            <w:wordWrap/>
            <w:overflowPunct/>
            <w:topLinePunct w:val="0"/>
            <w:autoSpaceDE/>
            <w:autoSpaceDN/>
            <w:bidi w:val="0"/>
            <w:adjustRightInd/>
            <w:snapToGrid/>
            <w:spacing w:beforeLines="0" w:afterLines="0" w:line="500" w:lineRule="exact"/>
            <w:ind w:firstLine="640" w:firstLineChars="200"/>
            <w:jc w:val="left"/>
            <w:textAlignment w:val="auto"/>
          </w:pPr>
        </w:pPrChange>
      </w:pPr>
      <w:ins w:id="153" w:author="叶思静" w:date="2022-07-25T15:51:16Z">
        <w:r>
          <w:rPr>
            <w:rFonts w:hint="eastAsia" w:ascii="仿宋_GB2312" w:hAnsi="仿宋_GB2312" w:eastAsia="仿宋_GB2312" w:cs="仿宋_GB2312"/>
            <w:color w:val="000000" w:themeColor="text1"/>
            <w:sz w:val="32"/>
            <w:szCs w:val="32"/>
            <w:highlight w:val="none"/>
            <w:lang w:val="en-US" w:eastAsia="zh-CN"/>
            <w:rPrChange w:id="154" w:author="叶思静" w:date="2022-07-25T15:51:58Z">
              <w:rPr>
                <w:rFonts w:hint="eastAsia" w:ascii="仿宋" w:hAnsi="仿宋" w:eastAsia="仿宋" w:cs="仿宋"/>
                <w:color w:val="000000" w:themeColor="text1"/>
                <w:sz w:val="32"/>
                <w:szCs w:val="32"/>
                <w:highlight w:val="none"/>
                <w:lang w:val="en-US" w:eastAsia="zh-CN"/>
                <w14:textFill>
                  <w14:solidFill>
                    <w14:schemeClr w14:val="tx1"/>
                  </w14:solidFill>
                </w14:textFill>
              </w:rPr>
            </w:rPrChange>
            <w14:textFill>
              <w14:solidFill>
                <w14:schemeClr w14:val="tx1"/>
              </w14:solidFill>
            </w14:textFill>
          </w:rPr>
          <w:t>7</w:t>
        </w:r>
      </w:ins>
      <w:ins w:id="155" w:author="叶思静" w:date="2022-07-25T15:51:17Z">
        <w:r>
          <w:rPr>
            <w:rFonts w:hint="eastAsia" w:ascii="仿宋_GB2312" w:hAnsi="仿宋_GB2312" w:eastAsia="仿宋_GB2312" w:cs="仿宋_GB2312"/>
            <w:color w:val="000000" w:themeColor="text1"/>
            <w:sz w:val="32"/>
            <w:szCs w:val="32"/>
            <w:highlight w:val="none"/>
            <w:lang w:val="en-US" w:eastAsia="zh-CN"/>
            <w:rPrChange w:id="156" w:author="叶思静" w:date="2022-07-25T15:51:58Z">
              <w:rPr>
                <w:rFonts w:hint="eastAsia" w:ascii="仿宋" w:hAnsi="仿宋" w:eastAsia="仿宋" w:cs="仿宋"/>
                <w:color w:val="000000" w:themeColor="text1"/>
                <w:sz w:val="32"/>
                <w:szCs w:val="32"/>
                <w:highlight w:val="none"/>
                <w:lang w:val="en-US" w:eastAsia="zh-CN"/>
                <w14:textFill>
                  <w14:solidFill>
                    <w14:schemeClr w14:val="tx1"/>
                  </w14:solidFill>
                </w14:textFill>
              </w:rPr>
            </w:rPrChange>
            <w14:textFill>
              <w14:solidFill>
                <w14:schemeClr w14:val="tx1"/>
              </w14:solidFill>
            </w14:textFill>
          </w:rPr>
          <w:t>、</w:t>
        </w:r>
      </w:ins>
      <w:ins w:id="157" w:author="叶思静" w:date="2022-07-25T15:51:38Z">
        <w:r>
          <w:rPr>
            <w:rFonts w:hint="eastAsia" w:ascii="仿宋_GB2312" w:hAnsi="仿宋_GB2312" w:eastAsia="仿宋_GB2312" w:cs="仿宋_GB2312"/>
            <w:color w:val="000000" w:themeColor="text1"/>
            <w:sz w:val="32"/>
            <w:szCs w:val="32"/>
            <w:highlight w:val="none"/>
            <w:lang w:val="en-US" w:eastAsia="zh-CN"/>
            <w:rPrChange w:id="158" w:author="叶思静" w:date="2022-07-25T15:51:58Z">
              <w:rPr>
                <w:rFonts w:hint="eastAsia"/>
                <w:color w:val="auto"/>
                <w:sz w:val="32"/>
                <w:szCs w:val="32"/>
                <w:lang w:val="en-US" w:eastAsia="zh-CN"/>
              </w:rPr>
            </w:rPrChange>
          </w:rPr>
          <w:t>具备广东政府采购电子卖场采购资格。</w:t>
        </w:r>
      </w:ins>
    </w:p>
    <w:p>
      <w:pPr>
        <w:tabs>
          <w:tab w:val="left" w:pos="1080"/>
        </w:tabs>
        <w:snapToGrid w:val="0"/>
        <w:spacing w:line="560" w:lineRule="exact"/>
        <w:ind w:left="-2" w:leftChars="-1" w:firstLine="640" w:firstLineChars="200"/>
        <w:rPr>
          <w:rFonts w:hint="eastAsia" w:ascii="仿宋_GB2312" w:hAnsi="仿宋_GB2312" w:eastAsia="仿宋_GB2312" w:cs="仿宋_GB2312"/>
          <w:sz w:val="32"/>
          <w:szCs w:val="32"/>
          <w:lang w:val="en-US" w:eastAsia="zh-CN"/>
          <w:rPrChange w:id="160" w:author="叶思静" w:date="2022-07-25T15:51:58Z">
            <w:rPr>
              <w:rFonts w:hint="default" w:ascii="仿宋_GB2312" w:eastAsia="仿宋_GB2312"/>
              <w:sz w:val="32"/>
              <w:szCs w:val="32"/>
              <w:lang w:val="en-US" w:eastAsia="zh-CN"/>
            </w:rPr>
          </w:rPrChange>
        </w:rPr>
        <w:pPrChange w:id="159" w:author="梁杰峰" w:date="2022-07-15T11:57:04Z">
          <w:pPr>
            <w:tabs>
              <w:tab w:val="left" w:pos="1080"/>
            </w:tabs>
            <w:snapToGrid w:val="0"/>
            <w:spacing w:line="312" w:lineRule="auto"/>
            <w:ind w:left="-2" w:leftChars="-1" w:firstLine="640" w:firstLineChars="200"/>
          </w:pPr>
        </w:pPrChange>
      </w:pPr>
      <w:r>
        <w:rPr>
          <w:rFonts w:hint="eastAsia" w:ascii="仿宋_GB2312" w:hAnsi="仿宋_GB2312" w:eastAsia="仿宋_GB2312" w:cs="仿宋_GB2312"/>
          <w:sz w:val="32"/>
          <w:szCs w:val="32"/>
          <w:lang w:val="en-US" w:eastAsia="zh-CN"/>
          <w:rPrChange w:id="161" w:author="叶思静" w:date="2022-07-25T15:51:58Z">
            <w:rPr>
              <w:rFonts w:hint="eastAsia" w:ascii="仿宋_GB2312" w:eastAsia="仿宋_GB2312"/>
              <w:sz w:val="32"/>
              <w:szCs w:val="32"/>
              <w:lang w:val="en-US" w:eastAsia="zh-CN"/>
            </w:rPr>
          </w:rPrChange>
        </w:rPr>
        <w:t>（六）采购方式：由于</w:t>
      </w:r>
      <w:ins w:id="162" w:author="屈明欣" w:date="2022-07-12T09:21:35Z">
        <w:r>
          <w:rPr>
            <w:rFonts w:hint="eastAsia" w:ascii="仿宋_GB2312" w:hAnsi="仿宋_GB2312" w:eastAsia="仿宋_GB2312" w:cs="仿宋_GB2312"/>
            <w:sz w:val="32"/>
            <w:szCs w:val="32"/>
            <w:lang w:val="en-US" w:eastAsia="zh-CN"/>
            <w:rPrChange w:id="163" w:author="叶思静" w:date="2022-07-25T15:51:58Z">
              <w:rPr>
                <w:rFonts w:hint="eastAsia" w:ascii="仿宋_GB2312" w:eastAsia="仿宋_GB2312"/>
                <w:sz w:val="32"/>
                <w:szCs w:val="32"/>
                <w:lang w:val="en-US" w:eastAsia="zh-CN"/>
              </w:rPr>
            </w:rPrChange>
          </w:rPr>
          <w:t>采购</w:t>
        </w:r>
      </w:ins>
      <w:ins w:id="164" w:author="屈明欣" w:date="2022-07-12T09:21:37Z">
        <w:r>
          <w:rPr>
            <w:rFonts w:hint="eastAsia" w:ascii="仿宋_GB2312" w:hAnsi="仿宋_GB2312" w:eastAsia="仿宋_GB2312" w:cs="仿宋_GB2312"/>
            <w:sz w:val="32"/>
            <w:szCs w:val="32"/>
            <w:lang w:val="en-US" w:eastAsia="zh-CN"/>
            <w:rPrChange w:id="165" w:author="叶思静" w:date="2022-07-25T15:51:58Z">
              <w:rPr>
                <w:rFonts w:hint="eastAsia" w:ascii="仿宋_GB2312" w:eastAsia="仿宋_GB2312"/>
                <w:sz w:val="32"/>
                <w:szCs w:val="32"/>
                <w:lang w:val="en-US" w:eastAsia="zh-CN"/>
              </w:rPr>
            </w:rPrChange>
          </w:rPr>
          <w:t>的</w:t>
        </w:r>
      </w:ins>
      <w:ins w:id="166" w:author="屈明欣" w:date="2022-07-12T09:21:41Z">
        <w:r>
          <w:rPr>
            <w:rFonts w:hint="eastAsia" w:ascii="仿宋_GB2312" w:hAnsi="仿宋_GB2312" w:eastAsia="仿宋_GB2312" w:cs="仿宋_GB2312"/>
            <w:sz w:val="32"/>
            <w:szCs w:val="32"/>
            <w:lang w:val="en-US" w:eastAsia="zh-CN"/>
            <w:rPrChange w:id="167" w:author="叶思静" w:date="2022-07-25T15:51:58Z">
              <w:rPr>
                <w:rFonts w:hint="eastAsia" w:ascii="仿宋_GB2312" w:eastAsia="仿宋_GB2312"/>
                <w:sz w:val="32"/>
                <w:szCs w:val="32"/>
                <w:lang w:val="en-US" w:eastAsia="zh-CN"/>
              </w:rPr>
            </w:rPrChange>
          </w:rPr>
          <w:t>设备</w:t>
        </w:r>
      </w:ins>
      <w:ins w:id="168" w:author="屈明欣" w:date="2022-07-12T09:37:13Z">
        <w:r>
          <w:rPr>
            <w:rFonts w:hint="eastAsia" w:ascii="仿宋_GB2312" w:hAnsi="仿宋_GB2312" w:eastAsia="仿宋_GB2312" w:cs="仿宋_GB2312"/>
            <w:sz w:val="32"/>
            <w:szCs w:val="32"/>
            <w:lang w:val="en-US" w:eastAsia="zh-CN"/>
            <w:rPrChange w:id="169" w:author="叶思静" w:date="2022-07-25T15:51:58Z">
              <w:rPr>
                <w:rFonts w:hint="eastAsia" w:ascii="仿宋_GB2312" w:eastAsia="仿宋_GB2312"/>
                <w:sz w:val="32"/>
                <w:szCs w:val="32"/>
                <w:lang w:val="en-US" w:eastAsia="zh-CN"/>
              </w:rPr>
            </w:rPrChange>
          </w:rPr>
          <w:t>不纳入</w:t>
        </w:r>
      </w:ins>
      <w:ins w:id="170" w:author="屈明欣" w:date="2022-07-12T09:37:18Z">
        <w:r>
          <w:rPr>
            <w:rFonts w:hint="eastAsia" w:ascii="仿宋_GB2312" w:hAnsi="仿宋_GB2312" w:eastAsia="仿宋_GB2312" w:cs="仿宋_GB2312"/>
            <w:sz w:val="32"/>
            <w:szCs w:val="32"/>
            <w:lang w:val="en-US" w:eastAsia="zh-CN"/>
            <w:rPrChange w:id="171" w:author="叶思静" w:date="2022-07-25T15:51:58Z">
              <w:rPr>
                <w:rFonts w:hint="eastAsia" w:ascii="仿宋_GB2312" w:eastAsia="仿宋_GB2312"/>
                <w:sz w:val="32"/>
                <w:szCs w:val="32"/>
                <w:lang w:val="en-US" w:eastAsia="zh-CN"/>
              </w:rPr>
            </w:rPrChange>
          </w:rPr>
          <w:t>政府</w:t>
        </w:r>
      </w:ins>
      <w:ins w:id="172" w:author="屈明欣" w:date="2022-07-12T09:37:27Z">
        <w:r>
          <w:rPr>
            <w:rFonts w:hint="eastAsia" w:ascii="仿宋_GB2312" w:hAnsi="仿宋_GB2312" w:eastAsia="仿宋_GB2312" w:cs="仿宋_GB2312"/>
            <w:sz w:val="32"/>
            <w:szCs w:val="32"/>
            <w:lang w:val="en-US" w:eastAsia="zh-CN"/>
            <w:rPrChange w:id="173" w:author="叶思静" w:date="2022-07-25T15:51:58Z">
              <w:rPr>
                <w:rFonts w:hint="eastAsia" w:ascii="仿宋_GB2312" w:eastAsia="仿宋_GB2312"/>
                <w:sz w:val="32"/>
                <w:szCs w:val="32"/>
                <w:lang w:val="en-US" w:eastAsia="zh-CN"/>
              </w:rPr>
            </w:rPrChange>
          </w:rPr>
          <w:t>集中</w:t>
        </w:r>
      </w:ins>
      <w:ins w:id="174" w:author="屈明欣" w:date="2022-07-12T09:37:29Z">
        <w:r>
          <w:rPr>
            <w:rFonts w:hint="eastAsia" w:ascii="仿宋_GB2312" w:hAnsi="仿宋_GB2312" w:eastAsia="仿宋_GB2312" w:cs="仿宋_GB2312"/>
            <w:sz w:val="32"/>
            <w:szCs w:val="32"/>
            <w:lang w:val="en-US" w:eastAsia="zh-CN"/>
            <w:rPrChange w:id="175" w:author="叶思静" w:date="2022-07-25T15:51:58Z">
              <w:rPr>
                <w:rFonts w:hint="eastAsia" w:ascii="仿宋_GB2312" w:eastAsia="仿宋_GB2312"/>
                <w:sz w:val="32"/>
                <w:szCs w:val="32"/>
                <w:lang w:val="en-US" w:eastAsia="zh-CN"/>
              </w:rPr>
            </w:rPrChange>
          </w:rPr>
          <w:t>采购</w:t>
        </w:r>
      </w:ins>
      <w:ins w:id="176" w:author="屈明欣" w:date="2022-07-12T09:37:34Z">
        <w:r>
          <w:rPr>
            <w:rFonts w:hint="eastAsia" w:ascii="仿宋_GB2312" w:hAnsi="仿宋_GB2312" w:eastAsia="仿宋_GB2312" w:cs="仿宋_GB2312"/>
            <w:sz w:val="32"/>
            <w:szCs w:val="32"/>
            <w:lang w:val="en-US" w:eastAsia="zh-CN"/>
            <w:rPrChange w:id="177" w:author="叶思静" w:date="2022-07-25T15:51:58Z">
              <w:rPr>
                <w:rFonts w:hint="eastAsia" w:ascii="仿宋_GB2312" w:eastAsia="仿宋_GB2312"/>
                <w:sz w:val="32"/>
                <w:szCs w:val="32"/>
                <w:lang w:val="en-US" w:eastAsia="zh-CN"/>
              </w:rPr>
            </w:rPrChange>
          </w:rPr>
          <w:t>目录</w:t>
        </w:r>
      </w:ins>
      <w:ins w:id="178" w:author="屈明欣" w:date="2022-07-12T09:37:37Z">
        <w:r>
          <w:rPr>
            <w:rFonts w:hint="eastAsia" w:ascii="仿宋_GB2312" w:hAnsi="仿宋_GB2312" w:eastAsia="仿宋_GB2312" w:cs="仿宋_GB2312"/>
            <w:sz w:val="32"/>
            <w:szCs w:val="32"/>
            <w:lang w:val="en-US" w:eastAsia="zh-CN"/>
            <w:rPrChange w:id="179" w:author="叶思静" w:date="2022-07-25T15:51:58Z">
              <w:rPr>
                <w:rFonts w:hint="eastAsia" w:ascii="仿宋_GB2312" w:eastAsia="仿宋_GB2312"/>
                <w:sz w:val="32"/>
                <w:szCs w:val="32"/>
                <w:lang w:val="en-US" w:eastAsia="zh-CN"/>
              </w:rPr>
            </w:rPrChange>
          </w:rPr>
          <w:t>且</w:t>
        </w:r>
      </w:ins>
      <w:ins w:id="180" w:author="屈明欣" w:date="2022-07-12T09:53:07Z">
        <w:r>
          <w:rPr>
            <w:rFonts w:hint="eastAsia" w:ascii="仿宋_GB2312" w:hAnsi="仿宋_GB2312" w:eastAsia="仿宋_GB2312" w:cs="仿宋_GB2312"/>
            <w:sz w:val="32"/>
            <w:szCs w:val="32"/>
            <w:lang w:val="en-US" w:eastAsia="zh-CN"/>
            <w:rPrChange w:id="181" w:author="叶思静" w:date="2022-07-25T15:51:58Z">
              <w:rPr>
                <w:rFonts w:hint="eastAsia" w:ascii="仿宋_GB2312" w:eastAsia="仿宋_GB2312"/>
                <w:sz w:val="32"/>
                <w:szCs w:val="32"/>
                <w:lang w:val="en-US" w:eastAsia="zh-CN"/>
              </w:rPr>
            </w:rPrChange>
          </w:rPr>
          <w:t>采购</w:t>
        </w:r>
      </w:ins>
      <w:ins w:id="182" w:author="屈明欣" w:date="2022-07-12T09:53:09Z">
        <w:r>
          <w:rPr>
            <w:rFonts w:hint="eastAsia" w:ascii="仿宋_GB2312" w:hAnsi="仿宋_GB2312" w:eastAsia="仿宋_GB2312" w:cs="仿宋_GB2312"/>
            <w:sz w:val="32"/>
            <w:szCs w:val="32"/>
            <w:lang w:val="en-US" w:eastAsia="zh-CN"/>
            <w:rPrChange w:id="183" w:author="叶思静" w:date="2022-07-25T15:51:58Z">
              <w:rPr>
                <w:rFonts w:hint="eastAsia" w:ascii="仿宋_GB2312" w:eastAsia="仿宋_GB2312"/>
                <w:sz w:val="32"/>
                <w:szCs w:val="32"/>
                <w:lang w:val="en-US" w:eastAsia="zh-CN"/>
              </w:rPr>
            </w:rPrChange>
          </w:rPr>
          <w:t>金额</w:t>
        </w:r>
      </w:ins>
      <w:ins w:id="184" w:author="屈明欣" w:date="2022-07-12T09:53:18Z">
        <w:r>
          <w:rPr>
            <w:rFonts w:hint="eastAsia" w:ascii="仿宋_GB2312" w:hAnsi="仿宋_GB2312" w:eastAsia="仿宋_GB2312" w:cs="仿宋_GB2312"/>
            <w:sz w:val="32"/>
            <w:szCs w:val="32"/>
            <w:lang w:val="en-US" w:eastAsia="zh-CN"/>
            <w:rPrChange w:id="185" w:author="叶思静" w:date="2022-07-25T15:51:58Z">
              <w:rPr>
                <w:rFonts w:hint="eastAsia" w:ascii="仿宋_GB2312" w:eastAsia="仿宋_GB2312"/>
                <w:sz w:val="32"/>
                <w:szCs w:val="32"/>
                <w:lang w:val="en-US" w:eastAsia="zh-CN"/>
              </w:rPr>
            </w:rPrChange>
          </w:rPr>
          <w:t>不达到</w:t>
        </w:r>
      </w:ins>
      <w:ins w:id="186" w:author="屈明欣" w:date="2022-07-12T09:53:22Z">
        <w:r>
          <w:rPr>
            <w:rFonts w:hint="eastAsia" w:ascii="仿宋_GB2312" w:hAnsi="仿宋_GB2312" w:eastAsia="仿宋_GB2312" w:cs="仿宋_GB2312"/>
            <w:sz w:val="32"/>
            <w:szCs w:val="32"/>
            <w:lang w:val="en-US" w:eastAsia="zh-CN"/>
            <w:rPrChange w:id="187" w:author="叶思静" w:date="2022-07-25T15:51:58Z">
              <w:rPr>
                <w:rFonts w:hint="eastAsia" w:ascii="仿宋_GB2312" w:eastAsia="仿宋_GB2312"/>
                <w:sz w:val="32"/>
                <w:szCs w:val="32"/>
                <w:lang w:val="en-US" w:eastAsia="zh-CN"/>
              </w:rPr>
            </w:rPrChange>
          </w:rPr>
          <w:t>分散</w:t>
        </w:r>
      </w:ins>
      <w:ins w:id="188" w:author="屈明欣" w:date="2022-07-12T09:53:25Z">
        <w:r>
          <w:rPr>
            <w:rFonts w:hint="eastAsia" w:ascii="仿宋_GB2312" w:hAnsi="仿宋_GB2312" w:eastAsia="仿宋_GB2312" w:cs="仿宋_GB2312"/>
            <w:sz w:val="32"/>
            <w:szCs w:val="32"/>
            <w:lang w:val="en-US" w:eastAsia="zh-CN"/>
            <w:rPrChange w:id="189" w:author="叶思静" w:date="2022-07-25T15:51:58Z">
              <w:rPr>
                <w:rFonts w:hint="eastAsia" w:ascii="仿宋_GB2312" w:eastAsia="仿宋_GB2312"/>
                <w:sz w:val="32"/>
                <w:szCs w:val="32"/>
                <w:lang w:val="en-US" w:eastAsia="zh-CN"/>
              </w:rPr>
            </w:rPrChange>
          </w:rPr>
          <w:t>采购</w:t>
        </w:r>
      </w:ins>
      <w:ins w:id="190" w:author="屈明欣" w:date="2022-07-12T09:53:42Z">
        <w:r>
          <w:rPr>
            <w:rFonts w:hint="eastAsia" w:ascii="仿宋_GB2312" w:hAnsi="仿宋_GB2312" w:eastAsia="仿宋_GB2312" w:cs="仿宋_GB2312"/>
            <w:sz w:val="32"/>
            <w:szCs w:val="32"/>
            <w:lang w:val="en-US" w:eastAsia="zh-CN"/>
            <w:rPrChange w:id="191" w:author="叶思静" w:date="2022-07-25T15:51:58Z">
              <w:rPr>
                <w:rFonts w:hint="eastAsia" w:ascii="仿宋_GB2312" w:eastAsia="仿宋_GB2312"/>
                <w:sz w:val="32"/>
                <w:szCs w:val="32"/>
                <w:lang w:val="en-US" w:eastAsia="zh-CN"/>
              </w:rPr>
            </w:rPrChange>
          </w:rPr>
          <w:t>限额</w:t>
        </w:r>
      </w:ins>
      <w:ins w:id="192" w:author="屈明欣" w:date="2022-07-12T09:53:48Z">
        <w:r>
          <w:rPr>
            <w:rFonts w:hint="eastAsia" w:ascii="仿宋_GB2312" w:hAnsi="仿宋_GB2312" w:eastAsia="仿宋_GB2312" w:cs="仿宋_GB2312"/>
            <w:sz w:val="32"/>
            <w:szCs w:val="32"/>
            <w:lang w:val="en-US" w:eastAsia="zh-CN"/>
            <w:rPrChange w:id="193" w:author="叶思静" w:date="2022-07-25T15:51:58Z">
              <w:rPr>
                <w:rFonts w:hint="eastAsia" w:ascii="仿宋_GB2312" w:eastAsia="仿宋_GB2312"/>
                <w:sz w:val="32"/>
                <w:szCs w:val="32"/>
                <w:lang w:val="en-US" w:eastAsia="zh-CN"/>
              </w:rPr>
            </w:rPrChange>
          </w:rPr>
          <w:t>标准</w:t>
        </w:r>
      </w:ins>
      <w:ins w:id="194" w:author="屈明欣" w:date="2022-07-12T09:53:49Z">
        <w:r>
          <w:rPr>
            <w:rFonts w:hint="eastAsia" w:ascii="仿宋_GB2312" w:hAnsi="仿宋_GB2312" w:eastAsia="仿宋_GB2312" w:cs="仿宋_GB2312"/>
            <w:sz w:val="32"/>
            <w:szCs w:val="32"/>
            <w:lang w:val="en-US" w:eastAsia="zh-CN"/>
            <w:rPrChange w:id="195" w:author="叶思静" w:date="2022-07-25T15:51:58Z">
              <w:rPr>
                <w:rFonts w:hint="eastAsia" w:ascii="仿宋_GB2312" w:eastAsia="仿宋_GB2312"/>
                <w:sz w:val="32"/>
                <w:szCs w:val="32"/>
                <w:lang w:val="en-US" w:eastAsia="zh-CN"/>
              </w:rPr>
            </w:rPrChange>
          </w:rPr>
          <w:t>，</w:t>
        </w:r>
      </w:ins>
      <w:ins w:id="196" w:author="屈明欣" w:date="2022-07-12T10:20:38Z">
        <w:r>
          <w:rPr>
            <w:rFonts w:hint="eastAsia" w:ascii="仿宋_GB2312" w:hAnsi="仿宋_GB2312" w:eastAsia="仿宋_GB2312" w:cs="仿宋_GB2312"/>
            <w:sz w:val="32"/>
            <w:szCs w:val="32"/>
            <w:lang w:val="en-US" w:eastAsia="zh-CN"/>
            <w:rPrChange w:id="197" w:author="叶思静" w:date="2022-07-25T15:51:58Z">
              <w:rPr>
                <w:rFonts w:hint="eastAsia" w:ascii="仿宋_GB2312" w:eastAsia="仿宋_GB2312"/>
                <w:sz w:val="32"/>
                <w:szCs w:val="32"/>
                <w:lang w:val="en-US" w:eastAsia="zh-CN"/>
              </w:rPr>
            </w:rPrChange>
          </w:rPr>
          <w:t>同时</w:t>
        </w:r>
      </w:ins>
      <w:r>
        <w:rPr>
          <w:rFonts w:hint="eastAsia" w:ascii="仿宋_GB2312" w:hAnsi="仿宋_GB2312" w:eastAsia="仿宋_GB2312" w:cs="仿宋_GB2312"/>
          <w:sz w:val="32"/>
          <w:szCs w:val="32"/>
          <w:lang w:val="en-US" w:eastAsia="zh-CN"/>
          <w:rPrChange w:id="198" w:author="叶思静" w:date="2022-07-25T15:51:58Z">
            <w:rPr>
              <w:rFonts w:hint="eastAsia" w:ascii="仿宋_GB2312" w:eastAsia="仿宋_GB2312"/>
              <w:sz w:val="32"/>
              <w:szCs w:val="32"/>
              <w:lang w:val="en-US" w:eastAsia="zh-CN"/>
            </w:rPr>
          </w:rPrChange>
        </w:rPr>
        <w:t>通过《广东省行政事业性国有资产管理系统》采购的闲置设备、家具，无法满足采购数量要求，为确保统一风格，采用公开采购方式进行。</w:t>
      </w:r>
    </w:p>
    <w:p>
      <w:pPr>
        <w:tabs>
          <w:tab w:val="left" w:pos="1080"/>
        </w:tabs>
        <w:snapToGrid w:val="0"/>
        <w:spacing w:line="560" w:lineRule="exact"/>
        <w:ind w:left="-2" w:leftChars="-1" w:firstLine="640" w:firstLineChars="200"/>
        <w:rPr>
          <w:rFonts w:hint="eastAsia" w:ascii="仿宋_GB2312" w:hAnsi="仿宋_GB2312" w:eastAsia="仿宋_GB2312" w:cs="仿宋_GB2312"/>
          <w:sz w:val="32"/>
          <w:szCs w:val="32"/>
          <w:lang w:val="en-US" w:eastAsia="zh-CN"/>
          <w:rPrChange w:id="200" w:author="叶思静" w:date="2022-07-25T15:51:58Z">
            <w:rPr>
              <w:rFonts w:hint="eastAsia" w:ascii="仿宋_GB2312" w:eastAsia="仿宋_GB2312"/>
              <w:sz w:val="32"/>
              <w:szCs w:val="32"/>
              <w:lang w:val="en-US" w:eastAsia="zh-CN"/>
            </w:rPr>
          </w:rPrChange>
        </w:rPr>
        <w:pPrChange w:id="199" w:author="梁杰峰" w:date="2022-07-15T11:57:04Z">
          <w:pPr>
            <w:tabs>
              <w:tab w:val="left" w:pos="1080"/>
            </w:tabs>
            <w:snapToGrid w:val="0"/>
            <w:spacing w:line="312" w:lineRule="auto"/>
            <w:ind w:left="-2" w:leftChars="-1" w:firstLine="640" w:firstLineChars="200"/>
          </w:pPr>
        </w:pPrChange>
      </w:pPr>
      <w:r>
        <w:rPr>
          <w:rFonts w:hint="eastAsia" w:ascii="仿宋_GB2312" w:hAnsi="仿宋_GB2312" w:eastAsia="仿宋_GB2312" w:cs="仿宋_GB2312"/>
          <w:sz w:val="32"/>
          <w:szCs w:val="32"/>
          <w:lang w:val="en-US" w:eastAsia="zh-CN"/>
          <w:rPrChange w:id="201" w:author="叶思静" w:date="2022-07-25T15:51:58Z">
            <w:rPr>
              <w:rFonts w:hint="eastAsia" w:ascii="仿宋_GB2312" w:eastAsia="仿宋_GB2312"/>
              <w:sz w:val="32"/>
              <w:szCs w:val="32"/>
              <w:lang w:val="en-US" w:eastAsia="zh-CN"/>
            </w:rPr>
          </w:rPrChange>
        </w:rPr>
        <w:t>（七）投递地点：江门市住房和城乡建设局十三楼住房保障科1311室。</w:t>
      </w:r>
    </w:p>
    <w:p>
      <w:pPr>
        <w:tabs>
          <w:tab w:val="left" w:pos="1080"/>
        </w:tabs>
        <w:snapToGrid w:val="0"/>
        <w:spacing w:line="560" w:lineRule="exact"/>
        <w:ind w:left="-2" w:leftChars="-1" w:firstLine="640" w:firstLineChars="200"/>
        <w:rPr>
          <w:ins w:id="203" w:author="梁杰峰" w:date="2022-07-15T11:07:44Z"/>
          <w:rFonts w:hint="eastAsia" w:ascii="仿宋_GB2312" w:hAnsi="仿宋_GB2312" w:eastAsia="仿宋_GB2312" w:cs="仿宋_GB2312"/>
          <w:sz w:val="32"/>
          <w:szCs w:val="32"/>
          <w:lang w:val="en-US" w:eastAsia="zh-CN"/>
          <w:rPrChange w:id="204" w:author="叶思静" w:date="2022-07-25T15:51:58Z">
            <w:rPr>
              <w:ins w:id="205" w:author="梁杰峰" w:date="2022-07-15T11:07:44Z"/>
              <w:rFonts w:hint="eastAsia" w:ascii="仿宋_GB2312" w:eastAsia="仿宋_GB2312"/>
              <w:sz w:val="32"/>
              <w:szCs w:val="32"/>
              <w:lang w:val="en-US" w:eastAsia="zh-CN"/>
            </w:rPr>
          </w:rPrChange>
        </w:rPr>
        <w:pPrChange w:id="202" w:author="梁杰峰" w:date="2022-07-15T11:57:04Z">
          <w:pPr>
            <w:tabs>
              <w:tab w:val="left" w:pos="1080"/>
            </w:tabs>
            <w:snapToGrid w:val="0"/>
            <w:spacing w:line="312" w:lineRule="auto"/>
            <w:ind w:left="-2" w:leftChars="-1" w:firstLine="640" w:firstLineChars="200"/>
          </w:pPr>
        </w:pPrChange>
      </w:pPr>
      <w:r>
        <w:rPr>
          <w:rFonts w:hint="eastAsia" w:ascii="仿宋_GB2312" w:hAnsi="仿宋_GB2312" w:eastAsia="仿宋_GB2312" w:cs="仿宋_GB2312"/>
          <w:sz w:val="32"/>
          <w:szCs w:val="32"/>
          <w:lang w:val="en-US" w:eastAsia="zh-CN"/>
          <w:rPrChange w:id="206" w:author="叶思静" w:date="2022-07-25T15:51:58Z">
            <w:rPr>
              <w:rFonts w:hint="eastAsia" w:ascii="仿宋_GB2312" w:eastAsia="仿宋_GB2312"/>
              <w:sz w:val="32"/>
              <w:szCs w:val="32"/>
              <w:lang w:val="en-US" w:eastAsia="zh-CN"/>
            </w:rPr>
          </w:rPrChange>
        </w:rPr>
        <w:t>（八）支付方式：按</w:t>
      </w:r>
      <w:del w:id="207" w:author="屈明欣" w:date="2022-07-13T09:07:49Z">
        <w:r>
          <w:rPr>
            <w:rFonts w:hint="eastAsia" w:ascii="仿宋_GB2312" w:hAnsi="仿宋_GB2312" w:eastAsia="仿宋_GB2312" w:cs="仿宋_GB2312"/>
            <w:sz w:val="32"/>
            <w:szCs w:val="32"/>
            <w:lang w:val="en-US" w:eastAsia="zh-CN"/>
            <w:rPrChange w:id="208" w:author="叶思静" w:date="2022-07-25T15:51:58Z">
              <w:rPr>
                <w:rFonts w:hint="eastAsia" w:ascii="仿宋_GB2312" w:eastAsia="仿宋_GB2312"/>
                <w:sz w:val="32"/>
                <w:szCs w:val="32"/>
                <w:lang w:val="en-US" w:eastAsia="zh-CN"/>
              </w:rPr>
            </w:rPrChange>
          </w:rPr>
          <w:delText>施工</w:delText>
        </w:r>
      </w:del>
      <w:ins w:id="209" w:author="屈明欣" w:date="2022-07-13T09:07:49Z">
        <w:r>
          <w:rPr>
            <w:rFonts w:hint="eastAsia" w:ascii="仿宋_GB2312" w:hAnsi="仿宋_GB2312" w:eastAsia="仿宋_GB2312" w:cs="仿宋_GB2312"/>
            <w:sz w:val="32"/>
            <w:szCs w:val="32"/>
            <w:lang w:val="en-US" w:eastAsia="zh-CN"/>
            <w:rPrChange w:id="210" w:author="叶思静" w:date="2022-07-25T15:51:58Z">
              <w:rPr>
                <w:rFonts w:hint="eastAsia" w:ascii="仿宋_GB2312" w:eastAsia="仿宋_GB2312"/>
                <w:sz w:val="32"/>
                <w:szCs w:val="32"/>
                <w:lang w:val="en-US" w:eastAsia="zh-CN"/>
              </w:rPr>
            </w:rPrChange>
          </w:rPr>
          <w:t>设备</w:t>
        </w:r>
      </w:ins>
      <w:ins w:id="211" w:author="屈明欣" w:date="2022-07-13T09:07:51Z">
        <w:r>
          <w:rPr>
            <w:rFonts w:hint="eastAsia" w:ascii="仿宋_GB2312" w:hAnsi="仿宋_GB2312" w:eastAsia="仿宋_GB2312" w:cs="仿宋_GB2312"/>
            <w:sz w:val="32"/>
            <w:szCs w:val="32"/>
            <w:lang w:val="en-US" w:eastAsia="zh-CN"/>
            <w:rPrChange w:id="212" w:author="叶思静" w:date="2022-07-25T15:51:58Z">
              <w:rPr>
                <w:rFonts w:hint="eastAsia" w:ascii="仿宋_GB2312" w:eastAsia="仿宋_GB2312"/>
                <w:sz w:val="32"/>
                <w:szCs w:val="32"/>
                <w:lang w:val="en-US" w:eastAsia="zh-CN"/>
              </w:rPr>
            </w:rPrChange>
          </w:rPr>
          <w:t>安装</w:t>
        </w:r>
      </w:ins>
      <w:r>
        <w:rPr>
          <w:rFonts w:hint="eastAsia" w:ascii="仿宋_GB2312" w:hAnsi="仿宋_GB2312" w:eastAsia="仿宋_GB2312" w:cs="仿宋_GB2312"/>
          <w:sz w:val="32"/>
          <w:szCs w:val="32"/>
          <w:lang w:val="en-US" w:eastAsia="zh-CN"/>
          <w:rPrChange w:id="213" w:author="叶思静" w:date="2022-07-25T15:51:58Z">
            <w:rPr>
              <w:rFonts w:hint="eastAsia" w:ascii="仿宋_GB2312" w:eastAsia="仿宋_GB2312"/>
              <w:sz w:val="32"/>
              <w:szCs w:val="32"/>
              <w:lang w:val="en-US" w:eastAsia="zh-CN"/>
            </w:rPr>
          </w:rPrChange>
        </w:rPr>
        <w:t>进度支付，合同签订后</w:t>
      </w:r>
      <w:del w:id="214" w:author="屈明欣" w:date="2022-07-12T09:19:08Z">
        <w:r>
          <w:rPr>
            <w:rFonts w:hint="eastAsia" w:ascii="仿宋_GB2312" w:hAnsi="仿宋_GB2312" w:eastAsia="仿宋_GB2312" w:cs="仿宋_GB2312"/>
            <w:sz w:val="32"/>
            <w:szCs w:val="32"/>
            <w:lang w:val="en-US" w:eastAsia="zh-CN"/>
            <w:rPrChange w:id="215" w:author="叶思静" w:date="2022-07-25T15:51:58Z">
              <w:rPr>
                <w:rFonts w:hint="eastAsia" w:ascii="仿宋_GB2312" w:eastAsia="仿宋_GB2312"/>
                <w:sz w:val="32"/>
                <w:szCs w:val="32"/>
                <w:lang w:val="en-US" w:eastAsia="zh-CN"/>
              </w:rPr>
            </w:rPrChange>
          </w:rPr>
          <w:delText>30个日历日内</w:delText>
        </w:r>
      </w:del>
      <w:r>
        <w:rPr>
          <w:rFonts w:hint="eastAsia" w:ascii="仿宋_GB2312" w:hAnsi="仿宋_GB2312" w:eastAsia="仿宋_GB2312" w:cs="仿宋_GB2312"/>
          <w:sz w:val="32"/>
          <w:szCs w:val="32"/>
          <w:lang w:val="en-US" w:eastAsia="zh-CN"/>
          <w:rPrChange w:id="216" w:author="叶思静" w:date="2022-07-25T15:51:58Z">
            <w:rPr>
              <w:rFonts w:hint="eastAsia" w:ascii="仿宋_GB2312" w:eastAsia="仿宋_GB2312"/>
              <w:sz w:val="32"/>
              <w:szCs w:val="32"/>
              <w:lang w:val="en-US" w:eastAsia="zh-CN"/>
            </w:rPr>
          </w:rPrChange>
        </w:rPr>
        <w:t>支付</w:t>
      </w:r>
      <w:del w:id="217" w:author="屈明欣" w:date="2022-07-13T09:07:11Z">
        <w:r>
          <w:rPr>
            <w:rFonts w:hint="eastAsia" w:ascii="仿宋_GB2312" w:hAnsi="仿宋_GB2312" w:eastAsia="仿宋_GB2312" w:cs="仿宋_GB2312"/>
            <w:sz w:val="32"/>
            <w:szCs w:val="32"/>
            <w:lang w:val="en-US" w:eastAsia="zh-CN"/>
            <w:rPrChange w:id="218" w:author="叶思静" w:date="2022-07-25T15:51:58Z">
              <w:rPr>
                <w:rFonts w:hint="default" w:ascii="仿宋_GB2312" w:eastAsia="仿宋_GB2312"/>
                <w:sz w:val="32"/>
                <w:szCs w:val="32"/>
                <w:lang w:val="en-US" w:eastAsia="zh-CN"/>
              </w:rPr>
            </w:rPrChange>
          </w:rPr>
          <w:delText>6</w:delText>
        </w:r>
      </w:del>
      <w:ins w:id="219" w:author="屈明欣" w:date="2022-07-13T09:07:11Z">
        <w:del w:id="220" w:author="苏蔚明" w:date="2022-07-14T17:17:23Z">
          <w:r>
            <w:rPr>
              <w:rFonts w:hint="eastAsia" w:ascii="仿宋_GB2312" w:hAnsi="仿宋_GB2312" w:eastAsia="仿宋_GB2312" w:cs="仿宋_GB2312"/>
              <w:sz w:val="32"/>
              <w:szCs w:val="32"/>
              <w:lang w:val="en-US" w:eastAsia="zh-CN"/>
              <w:rPrChange w:id="221" w:author="叶思静" w:date="2022-07-25T15:51:58Z">
                <w:rPr>
                  <w:rFonts w:hint="eastAsia" w:ascii="仿宋_GB2312" w:eastAsia="仿宋_GB2312"/>
                  <w:sz w:val="32"/>
                  <w:szCs w:val="32"/>
                  <w:lang w:val="en-US" w:eastAsia="zh-CN"/>
                </w:rPr>
              </w:rPrChange>
            </w:rPr>
            <w:delText>8</w:delText>
          </w:r>
        </w:del>
      </w:ins>
      <w:ins w:id="222" w:author="苏蔚明" w:date="2022-07-14T17:17:23Z">
        <w:r>
          <w:rPr>
            <w:rFonts w:hint="eastAsia" w:ascii="仿宋_GB2312" w:hAnsi="仿宋_GB2312" w:eastAsia="仿宋_GB2312" w:cs="仿宋_GB2312"/>
            <w:sz w:val="32"/>
            <w:szCs w:val="32"/>
            <w:lang w:val="en-US" w:eastAsia="zh-CN"/>
            <w:rPrChange w:id="223" w:author="叶思静" w:date="2022-07-25T15:51:58Z">
              <w:rPr>
                <w:rFonts w:hint="eastAsia" w:ascii="仿宋_GB2312" w:eastAsia="仿宋_GB2312"/>
                <w:sz w:val="32"/>
                <w:szCs w:val="32"/>
                <w:lang w:val="en-US" w:eastAsia="zh-CN"/>
              </w:rPr>
            </w:rPrChange>
          </w:rPr>
          <w:t>6</w:t>
        </w:r>
      </w:ins>
      <w:r>
        <w:rPr>
          <w:rFonts w:hint="eastAsia" w:ascii="仿宋_GB2312" w:hAnsi="仿宋_GB2312" w:eastAsia="仿宋_GB2312" w:cs="仿宋_GB2312"/>
          <w:sz w:val="32"/>
          <w:szCs w:val="32"/>
          <w:lang w:val="en-US" w:eastAsia="zh-CN"/>
          <w:rPrChange w:id="224" w:author="叶思静" w:date="2022-07-25T15:51:58Z">
            <w:rPr>
              <w:rFonts w:hint="eastAsia" w:ascii="仿宋_GB2312" w:eastAsia="仿宋_GB2312"/>
              <w:sz w:val="32"/>
              <w:szCs w:val="32"/>
              <w:lang w:val="en-US" w:eastAsia="zh-CN"/>
            </w:rPr>
          </w:rPrChange>
        </w:rPr>
        <w:t>0%合同价款；</w:t>
      </w:r>
      <w:ins w:id="225" w:author="屈明欣" w:date="2022-07-13T09:08:37Z">
        <w:r>
          <w:rPr>
            <w:rFonts w:hint="eastAsia" w:ascii="仿宋_GB2312" w:hAnsi="仿宋_GB2312" w:eastAsia="仿宋_GB2312" w:cs="仿宋_GB2312"/>
            <w:sz w:val="32"/>
            <w:szCs w:val="32"/>
            <w:lang w:val="en-US" w:eastAsia="zh-CN"/>
            <w:rPrChange w:id="226" w:author="叶思静" w:date="2022-07-25T15:51:58Z">
              <w:rPr>
                <w:rFonts w:hint="eastAsia" w:ascii="仿宋_GB2312" w:eastAsia="仿宋_GB2312"/>
                <w:sz w:val="32"/>
                <w:szCs w:val="32"/>
                <w:lang w:val="en-US" w:eastAsia="zh-CN"/>
              </w:rPr>
            </w:rPrChange>
          </w:rPr>
          <w:t>设备</w:t>
        </w:r>
      </w:ins>
      <w:ins w:id="227" w:author="屈明欣" w:date="2022-07-13T09:08:39Z">
        <w:r>
          <w:rPr>
            <w:rFonts w:hint="eastAsia" w:ascii="仿宋_GB2312" w:hAnsi="仿宋_GB2312" w:eastAsia="仿宋_GB2312" w:cs="仿宋_GB2312"/>
            <w:sz w:val="32"/>
            <w:szCs w:val="32"/>
            <w:lang w:val="en-US" w:eastAsia="zh-CN"/>
            <w:rPrChange w:id="228" w:author="叶思静" w:date="2022-07-25T15:51:58Z">
              <w:rPr>
                <w:rFonts w:hint="eastAsia" w:ascii="仿宋_GB2312" w:eastAsia="仿宋_GB2312"/>
                <w:sz w:val="32"/>
                <w:szCs w:val="32"/>
                <w:lang w:val="en-US" w:eastAsia="zh-CN"/>
              </w:rPr>
            </w:rPrChange>
          </w:rPr>
          <w:t>交付</w:t>
        </w:r>
      </w:ins>
      <w:ins w:id="229" w:author="屈明欣" w:date="2022-07-13T09:08:43Z">
        <w:r>
          <w:rPr>
            <w:rFonts w:hint="eastAsia" w:ascii="仿宋_GB2312" w:hAnsi="仿宋_GB2312" w:eastAsia="仿宋_GB2312" w:cs="仿宋_GB2312"/>
            <w:sz w:val="32"/>
            <w:szCs w:val="32"/>
            <w:lang w:val="en-US" w:eastAsia="zh-CN"/>
            <w:rPrChange w:id="230" w:author="叶思静" w:date="2022-07-25T15:51:58Z">
              <w:rPr>
                <w:rFonts w:hint="eastAsia" w:ascii="仿宋_GB2312" w:eastAsia="仿宋_GB2312"/>
                <w:sz w:val="32"/>
                <w:szCs w:val="32"/>
                <w:lang w:val="en-US" w:eastAsia="zh-CN"/>
              </w:rPr>
            </w:rPrChange>
          </w:rPr>
          <w:t>使用</w:t>
        </w:r>
      </w:ins>
      <w:ins w:id="231" w:author="屈明欣" w:date="2022-07-13T09:08:49Z">
        <w:r>
          <w:rPr>
            <w:rFonts w:hint="eastAsia" w:ascii="仿宋_GB2312" w:hAnsi="仿宋_GB2312" w:eastAsia="仿宋_GB2312" w:cs="仿宋_GB2312"/>
            <w:sz w:val="32"/>
            <w:szCs w:val="32"/>
            <w:lang w:val="en-US" w:eastAsia="zh-CN"/>
            <w:rPrChange w:id="232" w:author="叶思静" w:date="2022-07-25T15:51:58Z">
              <w:rPr>
                <w:rFonts w:hint="eastAsia" w:ascii="仿宋_GB2312" w:eastAsia="仿宋_GB2312"/>
                <w:sz w:val="32"/>
                <w:szCs w:val="32"/>
                <w:lang w:val="en-US" w:eastAsia="zh-CN"/>
              </w:rPr>
            </w:rPrChange>
          </w:rPr>
          <w:t>且</w:t>
        </w:r>
      </w:ins>
      <w:del w:id="233" w:author="屈明欣" w:date="2022-07-13T09:11:17Z">
        <w:r>
          <w:rPr>
            <w:rFonts w:hint="eastAsia" w:ascii="仿宋_GB2312" w:hAnsi="仿宋_GB2312" w:eastAsia="仿宋_GB2312" w:cs="仿宋_GB2312"/>
            <w:sz w:val="32"/>
            <w:szCs w:val="32"/>
            <w:lang w:val="en-US" w:eastAsia="zh-CN"/>
            <w:rPrChange w:id="234" w:author="叶思静" w:date="2022-07-25T15:51:58Z">
              <w:rPr>
                <w:rFonts w:hint="eastAsia" w:ascii="仿宋_GB2312" w:eastAsia="仿宋_GB2312"/>
                <w:sz w:val="32"/>
                <w:szCs w:val="32"/>
                <w:lang w:val="en-US" w:eastAsia="zh-CN"/>
              </w:rPr>
            </w:rPrChange>
          </w:rPr>
          <w:delText>竣工</w:delText>
        </w:r>
      </w:del>
      <w:r>
        <w:rPr>
          <w:rFonts w:hint="eastAsia" w:ascii="仿宋_GB2312" w:hAnsi="仿宋_GB2312" w:eastAsia="仿宋_GB2312" w:cs="仿宋_GB2312"/>
          <w:sz w:val="32"/>
          <w:szCs w:val="32"/>
          <w:lang w:val="en-US" w:eastAsia="zh-CN"/>
          <w:rPrChange w:id="235" w:author="叶思静" w:date="2022-07-25T15:51:58Z">
            <w:rPr>
              <w:rFonts w:hint="eastAsia" w:ascii="仿宋_GB2312" w:eastAsia="仿宋_GB2312"/>
              <w:sz w:val="32"/>
              <w:szCs w:val="32"/>
              <w:lang w:val="en-US" w:eastAsia="zh-CN"/>
            </w:rPr>
          </w:rPrChange>
        </w:rPr>
        <w:t>验收合格</w:t>
      </w:r>
      <w:del w:id="236" w:author="屈明欣" w:date="2022-07-13T09:08:06Z">
        <w:r>
          <w:rPr>
            <w:rFonts w:hint="eastAsia" w:ascii="仿宋_GB2312" w:hAnsi="仿宋_GB2312" w:eastAsia="仿宋_GB2312" w:cs="仿宋_GB2312"/>
            <w:sz w:val="32"/>
            <w:szCs w:val="32"/>
            <w:lang w:val="en-US" w:eastAsia="zh-CN"/>
            <w:rPrChange w:id="237" w:author="叶思静" w:date="2022-07-25T15:51:58Z">
              <w:rPr>
                <w:rFonts w:hint="eastAsia" w:ascii="仿宋_GB2312" w:eastAsia="仿宋_GB2312"/>
                <w:sz w:val="32"/>
                <w:szCs w:val="32"/>
                <w:lang w:val="en-US" w:eastAsia="zh-CN"/>
              </w:rPr>
            </w:rPrChange>
          </w:rPr>
          <w:delText>并审定结算价</w:delText>
        </w:r>
      </w:del>
      <w:r>
        <w:rPr>
          <w:rFonts w:hint="eastAsia" w:ascii="仿宋_GB2312" w:hAnsi="仿宋_GB2312" w:eastAsia="仿宋_GB2312" w:cs="仿宋_GB2312"/>
          <w:sz w:val="32"/>
          <w:szCs w:val="32"/>
          <w:lang w:val="en-US" w:eastAsia="zh-CN"/>
          <w:rPrChange w:id="238" w:author="叶思静" w:date="2022-07-25T15:51:58Z">
            <w:rPr>
              <w:rFonts w:hint="eastAsia" w:ascii="仿宋_GB2312" w:eastAsia="仿宋_GB2312"/>
              <w:sz w:val="32"/>
              <w:szCs w:val="32"/>
              <w:lang w:val="en-US" w:eastAsia="zh-CN"/>
            </w:rPr>
          </w:rPrChange>
        </w:rPr>
        <w:t>后</w:t>
      </w:r>
      <w:del w:id="239" w:author="屈明欣" w:date="2022-07-12T09:19:13Z">
        <w:r>
          <w:rPr>
            <w:rFonts w:hint="eastAsia" w:ascii="仿宋_GB2312" w:hAnsi="仿宋_GB2312" w:eastAsia="仿宋_GB2312" w:cs="仿宋_GB2312"/>
            <w:sz w:val="32"/>
            <w:szCs w:val="32"/>
            <w:lang w:val="en-US" w:eastAsia="zh-CN"/>
            <w:rPrChange w:id="240" w:author="叶思静" w:date="2022-07-25T15:51:58Z">
              <w:rPr>
                <w:rFonts w:hint="eastAsia" w:ascii="仿宋_GB2312" w:eastAsia="仿宋_GB2312"/>
                <w:sz w:val="32"/>
                <w:szCs w:val="32"/>
                <w:lang w:val="en-US" w:eastAsia="zh-CN"/>
              </w:rPr>
            </w:rPrChange>
          </w:rPr>
          <w:delText>30个日历日内</w:delText>
        </w:r>
      </w:del>
      <w:r>
        <w:rPr>
          <w:rFonts w:hint="eastAsia" w:ascii="仿宋_GB2312" w:hAnsi="仿宋_GB2312" w:eastAsia="仿宋_GB2312" w:cs="仿宋_GB2312"/>
          <w:sz w:val="32"/>
          <w:szCs w:val="32"/>
          <w:lang w:val="en-US" w:eastAsia="zh-CN"/>
          <w:rPrChange w:id="241" w:author="叶思静" w:date="2022-07-25T15:51:58Z">
            <w:rPr>
              <w:rFonts w:hint="eastAsia" w:ascii="仿宋_GB2312" w:eastAsia="仿宋_GB2312"/>
              <w:sz w:val="32"/>
              <w:szCs w:val="32"/>
              <w:lang w:val="en-US" w:eastAsia="zh-CN"/>
            </w:rPr>
          </w:rPrChange>
        </w:rPr>
        <w:t>支付</w:t>
      </w:r>
      <w:del w:id="242" w:author="屈明欣" w:date="2022-07-13T09:07:13Z">
        <w:r>
          <w:rPr>
            <w:rFonts w:hint="eastAsia" w:ascii="仿宋_GB2312" w:hAnsi="仿宋_GB2312" w:eastAsia="仿宋_GB2312" w:cs="仿宋_GB2312"/>
            <w:sz w:val="32"/>
            <w:szCs w:val="32"/>
            <w:lang w:val="en-US" w:eastAsia="zh-CN"/>
            <w:rPrChange w:id="243" w:author="叶思静" w:date="2022-07-25T15:51:58Z">
              <w:rPr>
                <w:rFonts w:hint="default" w:ascii="仿宋_GB2312" w:eastAsia="仿宋_GB2312"/>
                <w:sz w:val="32"/>
                <w:szCs w:val="32"/>
                <w:lang w:val="en-US" w:eastAsia="zh-CN"/>
              </w:rPr>
            </w:rPrChange>
          </w:rPr>
          <w:delText>35</w:delText>
        </w:r>
      </w:del>
      <w:ins w:id="244" w:author="屈明欣" w:date="2022-07-13T09:07:13Z">
        <w:del w:id="245" w:author="苏蔚明" w:date="2022-07-14T17:17:29Z">
          <w:r>
            <w:rPr>
              <w:rFonts w:hint="eastAsia" w:ascii="仿宋_GB2312" w:hAnsi="仿宋_GB2312" w:eastAsia="仿宋_GB2312" w:cs="仿宋_GB2312"/>
              <w:sz w:val="32"/>
              <w:szCs w:val="32"/>
              <w:lang w:val="en-US" w:eastAsia="zh-CN"/>
              <w:rPrChange w:id="246" w:author="叶思静" w:date="2022-07-25T15:51:58Z">
                <w:rPr>
                  <w:rFonts w:hint="eastAsia" w:ascii="仿宋_GB2312" w:eastAsia="仿宋_GB2312"/>
                  <w:sz w:val="32"/>
                  <w:szCs w:val="32"/>
                  <w:lang w:val="en-US" w:eastAsia="zh-CN"/>
                </w:rPr>
              </w:rPrChange>
            </w:rPr>
            <w:delText>2</w:delText>
          </w:r>
        </w:del>
      </w:ins>
      <w:ins w:id="247" w:author="苏蔚明" w:date="2022-07-14T17:17:29Z">
        <w:r>
          <w:rPr>
            <w:rFonts w:hint="eastAsia" w:ascii="仿宋_GB2312" w:hAnsi="仿宋_GB2312" w:eastAsia="仿宋_GB2312" w:cs="仿宋_GB2312"/>
            <w:sz w:val="32"/>
            <w:szCs w:val="32"/>
            <w:lang w:val="en-US" w:eastAsia="zh-CN"/>
            <w:rPrChange w:id="248" w:author="叶思静" w:date="2022-07-25T15:51:58Z">
              <w:rPr>
                <w:rFonts w:hint="eastAsia" w:ascii="仿宋_GB2312" w:eastAsia="仿宋_GB2312"/>
                <w:sz w:val="32"/>
                <w:szCs w:val="32"/>
                <w:lang w:val="en-US" w:eastAsia="zh-CN"/>
              </w:rPr>
            </w:rPrChange>
          </w:rPr>
          <w:t>4</w:t>
        </w:r>
      </w:ins>
      <w:ins w:id="249" w:author="屈明欣" w:date="2022-07-13T09:07:07Z">
        <w:r>
          <w:rPr>
            <w:rFonts w:hint="eastAsia" w:ascii="仿宋_GB2312" w:hAnsi="仿宋_GB2312" w:eastAsia="仿宋_GB2312" w:cs="仿宋_GB2312"/>
            <w:sz w:val="32"/>
            <w:szCs w:val="32"/>
            <w:lang w:val="en-US" w:eastAsia="zh-CN"/>
            <w:rPrChange w:id="250" w:author="叶思静" w:date="2022-07-25T15:51:58Z">
              <w:rPr>
                <w:rFonts w:hint="eastAsia" w:ascii="仿宋_GB2312" w:eastAsia="仿宋_GB2312"/>
                <w:sz w:val="32"/>
                <w:szCs w:val="32"/>
                <w:lang w:val="en-US" w:eastAsia="zh-CN"/>
              </w:rPr>
            </w:rPrChange>
          </w:rPr>
          <w:t>0</w:t>
        </w:r>
      </w:ins>
      <w:r>
        <w:rPr>
          <w:rFonts w:hint="eastAsia" w:ascii="仿宋_GB2312" w:hAnsi="仿宋_GB2312" w:eastAsia="仿宋_GB2312" w:cs="仿宋_GB2312"/>
          <w:sz w:val="32"/>
          <w:szCs w:val="32"/>
          <w:lang w:val="en-US" w:eastAsia="zh-CN"/>
          <w:rPrChange w:id="251" w:author="叶思静" w:date="2022-07-25T15:51:58Z">
            <w:rPr>
              <w:rFonts w:hint="eastAsia" w:ascii="仿宋_GB2312" w:eastAsia="仿宋_GB2312"/>
              <w:sz w:val="32"/>
              <w:szCs w:val="32"/>
              <w:lang w:val="en-US" w:eastAsia="zh-CN"/>
            </w:rPr>
          </w:rPrChange>
        </w:rPr>
        <w:t>%合同价款</w:t>
      </w:r>
      <w:del w:id="252" w:author="屈明欣" w:date="2022-07-13T09:11:31Z">
        <w:r>
          <w:rPr>
            <w:rFonts w:hint="eastAsia" w:ascii="仿宋_GB2312" w:hAnsi="仿宋_GB2312" w:eastAsia="仿宋_GB2312" w:cs="仿宋_GB2312"/>
            <w:sz w:val="32"/>
            <w:szCs w:val="32"/>
            <w:lang w:val="en-US" w:eastAsia="zh-CN"/>
            <w:rPrChange w:id="253" w:author="叶思静" w:date="2022-07-25T15:51:58Z">
              <w:rPr>
                <w:rFonts w:hint="eastAsia" w:ascii="仿宋_GB2312" w:eastAsia="仿宋_GB2312"/>
                <w:sz w:val="32"/>
                <w:szCs w:val="32"/>
                <w:lang w:val="en-US" w:eastAsia="zh-CN"/>
              </w:rPr>
            </w:rPrChange>
          </w:rPr>
          <w:delText>；</w:delText>
        </w:r>
      </w:del>
      <w:del w:id="254" w:author="屈明欣" w:date="2022-07-13T09:11:22Z">
        <w:r>
          <w:rPr>
            <w:rFonts w:hint="eastAsia" w:ascii="仿宋_GB2312" w:hAnsi="仿宋_GB2312" w:eastAsia="仿宋_GB2312" w:cs="仿宋_GB2312"/>
            <w:sz w:val="32"/>
            <w:szCs w:val="32"/>
            <w:lang w:val="en-US" w:eastAsia="zh-CN"/>
            <w:rPrChange w:id="255" w:author="叶思静" w:date="2022-07-25T15:51:58Z">
              <w:rPr>
                <w:rFonts w:hint="eastAsia" w:ascii="仿宋_GB2312" w:eastAsia="仿宋_GB2312"/>
                <w:sz w:val="32"/>
                <w:szCs w:val="32"/>
                <w:lang w:val="en-US" w:eastAsia="zh-CN"/>
              </w:rPr>
            </w:rPrChange>
          </w:rPr>
          <w:delText>预留5%合同价款作为履约保证金，待工程质保期满且验收合格后支付</w:delText>
        </w:r>
      </w:del>
      <w:r>
        <w:rPr>
          <w:rFonts w:hint="eastAsia" w:ascii="仿宋_GB2312" w:hAnsi="仿宋_GB2312" w:eastAsia="仿宋_GB2312" w:cs="仿宋_GB2312"/>
          <w:sz w:val="32"/>
          <w:szCs w:val="32"/>
          <w:lang w:val="en-US" w:eastAsia="zh-CN"/>
          <w:rPrChange w:id="256" w:author="叶思静" w:date="2022-07-25T15:51:58Z">
            <w:rPr>
              <w:rFonts w:hint="eastAsia" w:ascii="仿宋_GB2312" w:eastAsia="仿宋_GB2312"/>
              <w:sz w:val="32"/>
              <w:szCs w:val="32"/>
              <w:lang w:val="en-US" w:eastAsia="zh-CN"/>
            </w:rPr>
          </w:rPrChange>
        </w:rPr>
        <w:t>。</w:t>
      </w:r>
    </w:p>
    <w:p>
      <w:pPr>
        <w:tabs>
          <w:tab w:val="left" w:pos="1080"/>
        </w:tabs>
        <w:snapToGrid w:val="0"/>
        <w:spacing w:line="560" w:lineRule="exact"/>
        <w:ind w:left="-2" w:leftChars="-1" w:firstLine="640" w:firstLineChars="200"/>
        <w:rPr>
          <w:ins w:id="258" w:author="梁杰峰" w:date="2022-07-15T11:07:46Z"/>
          <w:rFonts w:hint="eastAsia" w:ascii="仿宋_GB2312" w:hAnsi="仿宋_GB2312" w:eastAsia="仿宋_GB2312" w:cs="仿宋_GB2312"/>
          <w:sz w:val="32"/>
          <w:szCs w:val="32"/>
          <w:highlight w:val="none"/>
          <w:lang w:val="en-US" w:eastAsia="zh-CN"/>
          <w:rPrChange w:id="259" w:author="叶思静" w:date="2022-07-25T15:51:58Z">
            <w:rPr>
              <w:ins w:id="260" w:author="梁杰峰" w:date="2022-07-15T11:07:46Z"/>
              <w:rFonts w:hint="default" w:ascii="仿宋_GB2312" w:eastAsia="仿宋_GB2312"/>
              <w:sz w:val="32"/>
              <w:szCs w:val="32"/>
              <w:highlight w:val="none"/>
              <w:lang w:val="en-US" w:eastAsia="zh-CN"/>
            </w:rPr>
          </w:rPrChange>
        </w:rPr>
        <w:pPrChange w:id="257" w:author="梁杰峰" w:date="2022-07-15T11:57:04Z">
          <w:pPr>
            <w:tabs>
              <w:tab w:val="left" w:pos="1080"/>
            </w:tabs>
            <w:snapToGrid w:val="0"/>
            <w:spacing w:line="312" w:lineRule="auto"/>
            <w:ind w:left="-2" w:leftChars="-1" w:firstLine="640" w:firstLineChars="200"/>
          </w:pPr>
        </w:pPrChange>
      </w:pPr>
      <w:ins w:id="261" w:author="梁杰峰" w:date="2022-07-15T11:07:46Z">
        <w:r>
          <w:rPr>
            <w:rFonts w:hint="eastAsia" w:ascii="仿宋_GB2312" w:hAnsi="仿宋_GB2312" w:eastAsia="仿宋_GB2312" w:cs="仿宋_GB2312"/>
            <w:sz w:val="32"/>
            <w:szCs w:val="32"/>
            <w:highlight w:val="none"/>
            <w:lang w:val="en-US" w:eastAsia="zh-CN"/>
            <w:rPrChange w:id="262" w:author="叶思静" w:date="2022-07-25T15:51:58Z">
              <w:rPr>
                <w:rFonts w:hint="eastAsia" w:ascii="仿宋_GB2312" w:eastAsia="仿宋_GB2312"/>
                <w:sz w:val="32"/>
                <w:szCs w:val="32"/>
                <w:highlight w:val="none"/>
                <w:lang w:val="en-US" w:eastAsia="zh-CN"/>
              </w:rPr>
            </w:rPrChange>
          </w:rPr>
          <w:t>（九）供应方在请款时应向采购方提供符合要求的款项发票，否则采购方有权不为供应方办理有关支付手续。因采购方使用的是财政资金，采购方在前款规定的付款时间为向政府采购支付部门提出办理财政支付申请手续的时间（不含政府财政支付部门审核的时间），在规定时间内提出支付申请手续后即视为采购方已经按期支付。</w:t>
        </w:r>
      </w:ins>
    </w:p>
    <w:p>
      <w:pPr>
        <w:tabs>
          <w:tab w:val="left" w:pos="1080"/>
        </w:tabs>
        <w:snapToGrid w:val="0"/>
        <w:spacing w:line="560" w:lineRule="exact"/>
        <w:ind w:left="-2" w:leftChars="-1" w:firstLine="640" w:firstLineChars="200"/>
        <w:rPr>
          <w:rFonts w:hint="eastAsia" w:ascii="仿宋_GB2312" w:hAnsi="仿宋_GB2312" w:eastAsia="仿宋_GB2312" w:cs="仿宋_GB2312"/>
          <w:sz w:val="32"/>
          <w:szCs w:val="32"/>
          <w:lang w:val="en-US" w:eastAsia="zh-CN"/>
          <w:rPrChange w:id="264" w:author="叶思静" w:date="2022-07-25T15:51:58Z">
            <w:rPr>
              <w:rFonts w:hint="default" w:ascii="仿宋_GB2312" w:eastAsia="仿宋_GB2312"/>
              <w:sz w:val="32"/>
              <w:szCs w:val="32"/>
              <w:lang w:val="en-US" w:eastAsia="zh-CN"/>
            </w:rPr>
          </w:rPrChange>
        </w:rPr>
        <w:pPrChange w:id="263" w:author="梁杰峰" w:date="2022-07-15T11:57:04Z">
          <w:pPr>
            <w:tabs>
              <w:tab w:val="left" w:pos="1080"/>
            </w:tabs>
            <w:snapToGrid w:val="0"/>
            <w:spacing w:line="312" w:lineRule="auto"/>
            <w:ind w:left="-2" w:leftChars="-1" w:firstLine="640" w:firstLineChars="200"/>
          </w:pPr>
        </w:pPrChange>
      </w:pPr>
    </w:p>
    <w:p>
      <w:pPr>
        <w:keepNext w:val="0"/>
        <w:keepLines w:val="0"/>
        <w:pageBreakBefore w:val="0"/>
        <w:widowControl w:val="0"/>
        <w:numPr>
          <w:ilvl w:val="0"/>
          <w:numId w:val="1"/>
        </w:numPr>
        <w:kinsoku/>
        <w:wordWrap/>
        <w:overflowPunct/>
        <w:topLinePunct w:val="0"/>
        <w:autoSpaceDE/>
        <w:autoSpaceDN/>
        <w:bidi w:val="0"/>
        <w:adjustRightInd/>
        <w:snapToGrid/>
        <w:spacing w:line="560" w:lineRule="exact"/>
        <w:ind w:firstLine="643" w:firstLineChars="200"/>
        <w:textAlignment w:val="auto"/>
        <w:rPr>
          <w:rFonts w:hint="eastAsia" w:ascii="仿宋_GB2312" w:hAnsi="仿宋_GB2312" w:eastAsia="仿宋_GB2312" w:cs="仿宋_GB2312"/>
          <w:b/>
          <w:bCs/>
          <w:sz w:val="32"/>
          <w:szCs w:val="32"/>
          <w:u w:val="none"/>
          <w:lang w:val="en-US" w:eastAsia="zh-CN"/>
          <w:rPrChange w:id="266" w:author="叶思静" w:date="2022-07-25T15:51:58Z">
            <w:rPr>
              <w:rFonts w:hint="eastAsia" w:ascii="黑体" w:hAnsi="黑体" w:eastAsia="黑体" w:cs="黑体"/>
              <w:b/>
              <w:bCs/>
              <w:sz w:val="32"/>
              <w:szCs w:val="32"/>
              <w:u w:val="none"/>
              <w:lang w:val="en-US" w:eastAsia="zh-CN"/>
            </w:rPr>
          </w:rPrChange>
        </w:rPr>
        <w:pPrChange w:id="265" w:author="梁杰峰" w:date="2022-07-15T11:57:04Z">
          <w:pPr>
            <w:keepNext w:val="0"/>
            <w:keepLines w:val="0"/>
            <w:pageBreakBefore w:val="0"/>
            <w:widowControl w:val="0"/>
            <w:numPr>
              <w:ilvl w:val="0"/>
              <w:numId w:val="1"/>
            </w:numPr>
            <w:kinsoku/>
            <w:wordWrap/>
            <w:overflowPunct/>
            <w:topLinePunct w:val="0"/>
            <w:autoSpaceDE/>
            <w:autoSpaceDN/>
            <w:bidi w:val="0"/>
            <w:adjustRightInd/>
            <w:snapToGrid/>
            <w:ind w:firstLine="643" w:firstLineChars="200"/>
            <w:textAlignment w:val="auto"/>
          </w:pPr>
        </w:pPrChange>
      </w:pPr>
      <w:r>
        <w:rPr>
          <w:rFonts w:hint="eastAsia" w:ascii="仿宋_GB2312" w:hAnsi="仿宋_GB2312" w:eastAsia="仿宋_GB2312" w:cs="仿宋_GB2312"/>
          <w:b/>
          <w:bCs/>
          <w:sz w:val="32"/>
          <w:szCs w:val="32"/>
          <w:u w:val="none"/>
          <w:lang w:val="en-US" w:eastAsia="zh-CN"/>
          <w:rPrChange w:id="267" w:author="叶思静" w:date="2022-07-25T15:51:58Z">
            <w:rPr>
              <w:rFonts w:hint="eastAsia" w:ascii="黑体" w:hAnsi="黑体" w:eastAsia="黑体" w:cs="黑体"/>
              <w:b/>
              <w:bCs/>
              <w:sz w:val="32"/>
              <w:szCs w:val="32"/>
              <w:u w:val="none"/>
              <w:lang w:val="en-US" w:eastAsia="zh-CN"/>
            </w:rPr>
          </w:rPrChange>
        </w:rPr>
        <w:t>采购内容</w:t>
      </w:r>
    </w:p>
    <w:p>
      <w:pPr>
        <w:keepNext w:val="0"/>
        <w:keepLines w:val="0"/>
        <w:pageBreakBefore w:val="0"/>
        <w:widowControl w:val="0"/>
        <w:kinsoku/>
        <w:wordWrap/>
        <w:overflowPunct/>
        <w:topLinePunct w:val="0"/>
        <w:autoSpaceDE/>
        <w:autoSpaceDN/>
        <w:bidi w:val="0"/>
        <w:adjustRightInd/>
        <w:snapToGrid/>
        <w:spacing w:line="560" w:lineRule="exact"/>
        <w:ind w:firstLine="680"/>
        <w:jc w:val="left"/>
        <w:textAlignment w:val="auto"/>
        <w:rPr>
          <w:rFonts w:hint="eastAsia" w:ascii="仿宋_GB2312" w:hAnsi="仿宋_GB2312" w:eastAsia="仿宋_GB2312" w:cs="仿宋_GB2312"/>
          <w:color w:val="auto"/>
          <w:sz w:val="32"/>
          <w:szCs w:val="32"/>
          <w:lang w:val="en-US" w:eastAsia="zh-CN"/>
          <w:rPrChange w:id="269" w:author="叶思静" w:date="2022-07-25T15:51:58Z">
            <w:rPr>
              <w:rFonts w:hint="default" w:ascii="仿宋" w:hAnsi="仿宋" w:eastAsia="仿宋" w:cs="仿宋"/>
              <w:color w:val="auto"/>
              <w:sz w:val="34"/>
              <w:szCs w:val="34"/>
              <w:lang w:val="en-US" w:eastAsia="zh-CN"/>
            </w:rPr>
          </w:rPrChange>
        </w:rPr>
        <w:pPrChange w:id="268" w:author="梁杰峰" w:date="2022-07-15T11:57:04Z">
          <w:pPr>
            <w:keepNext w:val="0"/>
            <w:keepLines w:val="0"/>
            <w:pageBreakBefore w:val="0"/>
            <w:widowControl w:val="0"/>
            <w:kinsoku/>
            <w:wordWrap/>
            <w:overflowPunct/>
            <w:topLinePunct w:val="0"/>
            <w:autoSpaceDE/>
            <w:autoSpaceDN/>
            <w:bidi w:val="0"/>
            <w:adjustRightInd/>
            <w:snapToGrid/>
            <w:spacing w:line="620" w:lineRule="exact"/>
            <w:ind w:firstLine="680"/>
            <w:jc w:val="left"/>
            <w:textAlignment w:val="auto"/>
          </w:pPr>
        </w:pPrChange>
      </w:pPr>
      <w:r>
        <w:rPr>
          <w:rFonts w:hint="eastAsia" w:ascii="仿宋_GB2312" w:hAnsi="仿宋_GB2312" w:eastAsia="仿宋_GB2312" w:cs="仿宋_GB2312"/>
          <w:color w:val="auto"/>
          <w:sz w:val="32"/>
          <w:szCs w:val="32"/>
          <w:lang w:val="en-US" w:eastAsia="zh-CN"/>
          <w:rPrChange w:id="270" w:author="叶思静" w:date="2022-07-25T15:51:58Z">
            <w:rPr>
              <w:rFonts w:hint="eastAsia" w:ascii="仿宋" w:hAnsi="仿宋" w:eastAsia="仿宋" w:cs="仿宋"/>
              <w:color w:val="auto"/>
              <w:sz w:val="34"/>
              <w:szCs w:val="34"/>
              <w:lang w:val="en-US" w:eastAsia="zh-CN"/>
            </w:rPr>
          </w:rPrChange>
        </w:rPr>
        <w:t>为使房源达到基本拎包入住功能，每套房源配备和安装热水器、衣柜、床、餐台、沙发、小圆机等设备（详见采购清单）。</w:t>
      </w:r>
    </w:p>
    <w:p>
      <w:pPr>
        <w:keepNext w:val="0"/>
        <w:keepLines w:val="0"/>
        <w:pageBreakBefore w:val="0"/>
        <w:widowControl w:val="0"/>
        <w:numPr>
          <w:ilvl w:val="0"/>
          <w:numId w:val="1"/>
        </w:numPr>
        <w:kinsoku/>
        <w:wordWrap/>
        <w:overflowPunct/>
        <w:topLinePunct w:val="0"/>
        <w:autoSpaceDE/>
        <w:autoSpaceDN/>
        <w:bidi w:val="0"/>
        <w:adjustRightInd/>
        <w:snapToGrid/>
        <w:spacing w:line="560" w:lineRule="exact"/>
        <w:ind w:firstLine="643" w:firstLineChars="200"/>
        <w:textAlignment w:val="auto"/>
        <w:rPr>
          <w:rFonts w:hint="eastAsia" w:ascii="仿宋_GB2312" w:hAnsi="仿宋_GB2312" w:eastAsia="仿宋_GB2312" w:cs="仿宋_GB2312"/>
          <w:b/>
          <w:bCs/>
          <w:sz w:val="32"/>
          <w:szCs w:val="32"/>
          <w:u w:val="none"/>
          <w:lang w:val="en-US" w:eastAsia="zh-CN"/>
          <w:rPrChange w:id="272" w:author="叶思静" w:date="2022-07-25T15:51:58Z">
            <w:rPr>
              <w:rFonts w:hint="eastAsia" w:ascii="黑体" w:hAnsi="黑体" w:eastAsia="黑体" w:cs="黑体"/>
              <w:b/>
              <w:bCs/>
              <w:sz w:val="32"/>
              <w:szCs w:val="32"/>
              <w:u w:val="none"/>
              <w:lang w:val="en-US" w:eastAsia="zh-CN"/>
            </w:rPr>
          </w:rPrChange>
        </w:rPr>
        <w:pPrChange w:id="271" w:author="梁杰峰" w:date="2022-07-15T11:57:04Z">
          <w:pPr>
            <w:keepNext w:val="0"/>
            <w:keepLines w:val="0"/>
            <w:pageBreakBefore w:val="0"/>
            <w:widowControl w:val="0"/>
            <w:numPr>
              <w:ilvl w:val="0"/>
              <w:numId w:val="1"/>
            </w:numPr>
            <w:kinsoku/>
            <w:wordWrap/>
            <w:overflowPunct/>
            <w:topLinePunct w:val="0"/>
            <w:autoSpaceDE/>
            <w:autoSpaceDN/>
            <w:bidi w:val="0"/>
            <w:adjustRightInd/>
            <w:snapToGrid/>
            <w:ind w:firstLine="643" w:firstLineChars="200"/>
            <w:textAlignment w:val="auto"/>
          </w:pPr>
        </w:pPrChange>
      </w:pPr>
      <w:r>
        <w:rPr>
          <w:rFonts w:hint="eastAsia" w:ascii="仿宋_GB2312" w:hAnsi="仿宋_GB2312" w:eastAsia="仿宋_GB2312" w:cs="仿宋_GB2312"/>
          <w:b/>
          <w:bCs/>
          <w:sz w:val="32"/>
          <w:szCs w:val="32"/>
          <w:u w:val="none"/>
          <w:lang w:val="en-US" w:eastAsia="zh-CN"/>
          <w:rPrChange w:id="273" w:author="叶思静" w:date="2022-07-25T15:51:58Z">
            <w:rPr>
              <w:rFonts w:hint="eastAsia" w:ascii="黑体" w:hAnsi="黑体" w:eastAsia="黑体" w:cs="黑体"/>
              <w:b/>
              <w:bCs/>
              <w:sz w:val="32"/>
              <w:szCs w:val="32"/>
              <w:u w:val="none"/>
              <w:lang w:val="en-US" w:eastAsia="zh-CN"/>
            </w:rPr>
          </w:rPrChange>
        </w:rPr>
        <w:t>服务要求</w:t>
      </w:r>
    </w:p>
    <w:p>
      <w:pPr>
        <w:tabs>
          <w:tab w:val="left" w:pos="900"/>
        </w:tabs>
        <w:snapToGrid w:val="0"/>
        <w:spacing w:line="560" w:lineRule="exact"/>
        <w:ind w:firstLine="643" w:firstLineChars="200"/>
        <w:rPr>
          <w:rFonts w:hint="eastAsia" w:ascii="仿宋_GB2312" w:hAnsi="仿宋_GB2312" w:eastAsia="仿宋_GB2312" w:cs="仿宋_GB2312"/>
          <w:sz w:val="32"/>
          <w:szCs w:val="32"/>
          <w:rPrChange w:id="275" w:author="叶思静" w:date="2022-07-25T15:51:58Z">
            <w:rPr>
              <w:rFonts w:hint="eastAsia" w:ascii="仿宋_GB2312" w:eastAsia="仿宋_GB2312"/>
              <w:sz w:val="32"/>
              <w:szCs w:val="32"/>
            </w:rPr>
          </w:rPrChange>
        </w:rPr>
        <w:pPrChange w:id="274" w:author="梁杰峰" w:date="2022-07-15T11:57:04Z">
          <w:pPr>
            <w:tabs>
              <w:tab w:val="left" w:pos="900"/>
            </w:tabs>
            <w:snapToGrid w:val="0"/>
            <w:spacing w:line="312" w:lineRule="auto"/>
            <w:ind w:firstLine="643" w:firstLineChars="200"/>
          </w:pPr>
        </w:pPrChange>
      </w:pPr>
      <w:r>
        <w:rPr>
          <w:rFonts w:hint="eastAsia" w:ascii="仿宋_GB2312" w:hAnsi="仿宋_GB2312" w:eastAsia="仿宋_GB2312" w:cs="仿宋_GB2312"/>
          <w:b/>
          <w:sz w:val="32"/>
          <w:szCs w:val="32"/>
          <w:lang w:val="en-US" w:eastAsia="zh-CN"/>
          <w:rPrChange w:id="276" w:author="叶思静" w:date="2022-07-25T15:51:58Z">
            <w:rPr>
              <w:rFonts w:hint="eastAsia" w:ascii="仿宋_GB2312" w:eastAsia="仿宋_GB2312"/>
              <w:b/>
              <w:sz w:val="32"/>
              <w:szCs w:val="32"/>
              <w:lang w:val="en-US" w:eastAsia="zh-CN"/>
            </w:rPr>
          </w:rPrChange>
        </w:rPr>
        <w:t>（一）</w:t>
      </w:r>
      <w:r>
        <w:rPr>
          <w:rFonts w:hint="eastAsia" w:ascii="仿宋_GB2312" w:hAnsi="仿宋_GB2312" w:eastAsia="仿宋_GB2312" w:cs="仿宋_GB2312"/>
          <w:sz w:val="32"/>
          <w:szCs w:val="32"/>
          <w:rPrChange w:id="277" w:author="叶思静" w:date="2022-07-25T15:51:58Z">
            <w:rPr>
              <w:rFonts w:hint="eastAsia" w:ascii="仿宋_GB2312" w:eastAsia="仿宋_GB2312"/>
              <w:sz w:val="32"/>
              <w:szCs w:val="32"/>
            </w:rPr>
          </w:rPrChange>
        </w:rPr>
        <w:t>质量</w:t>
      </w:r>
      <w:r>
        <w:rPr>
          <w:rFonts w:hint="eastAsia" w:ascii="仿宋_GB2312" w:hAnsi="仿宋_GB2312" w:eastAsia="仿宋_GB2312" w:cs="仿宋_GB2312"/>
          <w:sz w:val="32"/>
          <w:szCs w:val="32"/>
          <w:lang w:eastAsia="zh-CN"/>
          <w:rPrChange w:id="278" w:author="叶思静" w:date="2022-07-25T15:51:58Z">
            <w:rPr>
              <w:rFonts w:hint="eastAsia" w:ascii="仿宋_GB2312" w:eastAsia="仿宋_GB2312"/>
              <w:sz w:val="32"/>
              <w:szCs w:val="32"/>
              <w:lang w:eastAsia="zh-CN"/>
            </w:rPr>
          </w:rPrChange>
        </w:rPr>
        <w:t>要求</w:t>
      </w:r>
      <w:r>
        <w:rPr>
          <w:rFonts w:hint="eastAsia" w:ascii="仿宋_GB2312" w:hAnsi="仿宋_GB2312" w:eastAsia="仿宋_GB2312" w:cs="仿宋_GB2312"/>
          <w:sz w:val="32"/>
          <w:szCs w:val="32"/>
          <w:rPrChange w:id="279" w:author="叶思静" w:date="2022-07-25T15:51:58Z">
            <w:rPr>
              <w:rFonts w:hint="eastAsia" w:ascii="仿宋_GB2312" w:eastAsia="仿宋_GB2312"/>
              <w:sz w:val="32"/>
              <w:szCs w:val="32"/>
            </w:rPr>
          </w:rPrChange>
        </w:rPr>
        <w:t>：</w:t>
      </w:r>
      <w:r>
        <w:rPr>
          <w:rFonts w:hint="eastAsia" w:ascii="仿宋_GB2312" w:hAnsi="仿宋_GB2312" w:eastAsia="仿宋_GB2312" w:cs="仿宋_GB2312"/>
          <w:sz w:val="32"/>
          <w:szCs w:val="32"/>
          <w:lang w:eastAsia="zh-CN"/>
          <w:rPrChange w:id="280" w:author="叶思静" w:date="2022-07-25T15:51:58Z">
            <w:rPr>
              <w:rFonts w:hint="eastAsia" w:ascii="仿宋_GB2312" w:eastAsia="仿宋_GB2312"/>
              <w:sz w:val="32"/>
              <w:szCs w:val="32"/>
              <w:lang w:eastAsia="zh-CN"/>
            </w:rPr>
          </w:rPrChange>
        </w:rPr>
        <w:t>按项目要求产品规格供应（详见效果图），质量</w:t>
      </w:r>
      <w:r>
        <w:rPr>
          <w:rFonts w:hint="eastAsia" w:ascii="仿宋_GB2312" w:hAnsi="仿宋_GB2312" w:eastAsia="仿宋_GB2312" w:cs="仿宋_GB2312"/>
          <w:sz w:val="32"/>
          <w:szCs w:val="32"/>
          <w:rPrChange w:id="281" w:author="叶思静" w:date="2022-07-25T15:51:58Z">
            <w:rPr>
              <w:rFonts w:hint="eastAsia" w:ascii="仿宋_GB2312" w:eastAsia="仿宋_GB2312"/>
              <w:sz w:val="32"/>
              <w:szCs w:val="32"/>
            </w:rPr>
          </w:rPrChange>
        </w:rPr>
        <w:t>合格</w:t>
      </w:r>
      <w:r>
        <w:rPr>
          <w:rFonts w:hint="eastAsia" w:ascii="仿宋_GB2312" w:hAnsi="仿宋_GB2312" w:eastAsia="仿宋_GB2312" w:cs="仿宋_GB2312"/>
          <w:sz w:val="32"/>
          <w:szCs w:val="32"/>
          <w:lang w:eastAsia="zh-CN"/>
          <w:rPrChange w:id="282" w:author="叶思静" w:date="2022-07-25T15:51:58Z">
            <w:rPr>
              <w:rFonts w:hint="eastAsia" w:ascii="仿宋_GB2312" w:eastAsia="仿宋_GB2312"/>
              <w:sz w:val="32"/>
              <w:szCs w:val="32"/>
              <w:lang w:eastAsia="zh-CN"/>
            </w:rPr>
          </w:rPrChange>
        </w:rPr>
        <w:t>，符合使用安全</w:t>
      </w:r>
      <w:r>
        <w:rPr>
          <w:rFonts w:hint="eastAsia" w:ascii="仿宋_GB2312" w:hAnsi="仿宋_GB2312" w:eastAsia="仿宋_GB2312" w:cs="仿宋_GB2312"/>
          <w:sz w:val="32"/>
          <w:szCs w:val="32"/>
          <w:rPrChange w:id="283" w:author="叶思静" w:date="2022-07-25T15:51:58Z">
            <w:rPr>
              <w:rFonts w:hint="eastAsia" w:ascii="仿宋_GB2312" w:eastAsia="仿宋_GB2312"/>
              <w:sz w:val="32"/>
              <w:szCs w:val="32"/>
            </w:rPr>
          </w:rPrChange>
        </w:rPr>
        <w:t>。</w:t>
      </w:r>
    </w:p>
    <w:p>
      <w:pPr>
        <w:snapToGrid w:val="0"/>
        <w:spacing w:line="560" w:lineRule="exact"/>
        <w:ind w:firstLine="640" w:firstLineChars="200"/>
        <w:rPr>
          <w:rFonts w:hint="eastAsia" w:ascii="仿宋_GB2312" w:hAnsi="仿宋_GB2312" w:eastAsia="仿宋_GB2312" w:cs="仿宋_GB2312"/>
          <w:sz w:val="32"/>
          <w:szCs w:val="32"/>
          <w:rPrChange w:id="285" w:author="叶思静" w:date="2022-07-25T15:51:58Z">
            <w:rPr>
              <w:rFonts w:hint="eastAsia" w:ascii="仿宋_GB2312" w:eastAsia="仿宋_GB2312"/>
              <w:sz w:val="32"/>
              <w:szCs w:val="32"/>
            </w:rPr>
          </w:rPrChange>
        </w:rPr>
        <w:pPrChange w:id="284" w:author="梁杰峰" w:date="2022-07-15T11:57:04Z">
          <w:pPr>
            <w:snapToGrid w:val="0"/>
            <w:spacing w:line="312" w:lineRule="auto"/>
            <w:ind w:firstLine="640" w:firstLineChars="200"/>
          </w:pPr>
        </w:pPrChange>
      </w:pPr>
      <w:r>
        <w:rPr>
          <w:rFonts w:hint="eastAsia" w:ascii="仿宋_GB2312" w:hAnsi="仿宋_GB2312" w:eastAsia="仿宋_GB2312" w:cs="仿宋_GB2312"/>
          <w:sz w:val="32"/>
          <w:szCs w:val="32"/>
          <w:rPrChange w:id="286" w:author="叶思静" w:date="2022-07-25T15:51:58Z">
            <w:rPr>
              <w:rFonts w:hint="eastAsia" w:ascii="仿宋_GB2312" w:eastAsia="仿宋_GB2312"/>
              <w:sz w:val="32"/>
              <w:szCs w:val="32"/>
            </w:rPr>
          </w:rPrChange>
        </w:rPr>
        <w:t>（</w:t>
      </w:r>
      <w:r>
        <w:rPr>
          <w:rFonts w:hint="eastAsia" w:ascii="仿宋_GB2312" w:hAnsi="仿宋_GB2312" w:eastAsia="仿宋_GB2312" w:cs="仿宋_GB2312"/>
          <w:sz w:val="32"/>
          <w:szCs w:val="32"/>
          <w:lang w:eastAsia="zh-CN"/>
          <w:rPrChange w:id="287" w:author="叶思静" w:date="2022-07-25T15:51:58Z">
            <w:rPr>
              <w:rFonts w:hint="eastAsia" w:ascii="仿宋_GB2312" w:eastAsia="仿宋_GB2312"/>
              <w:sz w:val="32"/>
              <w:szCs w:val="32"/>
              <w:lang w:eastAsia="zh-CN"/>
            </w:rPr>
          </w:rPrChange>
        </w:rPr>
        <w:t>二</w:t>
      </w:r>
      <w:r>
        <w:rPr>
          <w:rFonts w:hint="eastAsia" w:ascii="仿宋_GB2312" w:hAnsi="仿宋_GB2312" w:eastAsia="仿宋_GB2312" w:cs="仿宋_GB2312"/>
          <w:sz w:val="32"/>
          <w:szCs w:val="32"/>
          <w:rPrChange w:id="288" w:author="叶思静" w:date="2022-07-25T15:51:58Z">
            <w:rPr>
              <w:rFonts w:hint="eastAsia" w:ascii="仿宋_GB2312" w:eastAsia="仿宋_GB2312"/>
              <w:sz w:val="32"/>
              <w:szCs w:val="32"/>
            </w:rPr>
          </w:rPrChange>
        </w:rPr>
        <w:t>）接中标通知后，按合同约定</w:t>
      </w:r>
      <w:r>
        <w:rPr>
          <w:rFonts w:hint="eastAsia" w:ascii="仿宋_GB2312" w:hAnsi="仿宋_GB2312" w:eastAsia="仿宋_GB2312" w:cs="仿宋_GB2312"/>
          <w:sz w:val="32"/>
          <w:szCs w:val="32"/>
          <w:lang w:eastAsia="zh-CN"/>
          <w:rPrChange w:id="289" w:author="叶思静" w:date="2022-07-25T15:51:58Z">
            <w:rPr>
              <w:rFonts w:hint="eastAsia" w:ascii="仿宋_GB2312" w:eastAsia="仿宋_GB2312"/>
              <w:sz w:val="32"/>
              <w:szCs w:val="32"/>
              <w:lang w:eastAsia="zh-CN"/>
            </w:rPr>
          </w:rPrChange>
        </w:rPr>
        <w:t>在规定时间内供应产品，并完成安装</w:t>
      </w:r>
      <w:r>
        <w:rPr>
          <w:rFonts w:hint="eastAsia" w:ascii="仿宋_GB2312" w:hAnsi="仿宋_GB2312" w:eastAsia="仿宋_GB2312" w:cs="仿宋_GB2312"/>
          <w:sz w:val="32"/>
          <w:szCs w:val="32"/>
          <w:rPrChange w:id="290" w:author="叶思静" w:date="2022-07-25T15:51:58Z">
            <w:rPr>
              <w:rFonts w:hint="eastAsia" w:ascii="仿宋_GB2312" w:eastAsia="仿宋_GB2312"/>
              <w:sz w:val="32"/>
              <w:szCs w:val="32"/>
            </w:rPr>
          </w:rPrChange>
        </w:rPr>
        <w:t>。</w:t>
      </w:r>
    </w:p>
    <w:p>
      <w:pPr>
        <w:snapToGrid w:val="0"/>
        <w:spacing w:line="560" w:lineRule="exact"/>
        <w:ind w:firstLine="640" w:firstLineChars="200"/>
        <w:rPr>
          <w:rFonts w:hint="eastAsia" w:ascii="仿宋_GB2312" w:hAnsi="仿宋_GB2312" w:eastAsia="仿宋_GB2312" w:cs="仿宋_GB2312"/>
          <w:sz w:val="32"/>
          <w:szCs w:val="32"/>
          <w:rPrChange w:id="292" w:author="叶思静" w:date="2022-07-25T15:51:58Z">
            <w:rPr>
              <w:rFonts w:hint="eastAsia" w:ascii="仿宋_GB2312" w:eastAsia="仿宋_GB2312"/>
              <w:sz w:val="32"/>
              <w:szCs w:val="32"/>
            </w:rPr>
          </w:rPrChange>
        </w:rPr>
        <w:pPrChange w:id="291" w:author="梁杰峰" w:date="2022-07-15T11:57:04Z">
          <w:pPr>
            <w:snapToGrid w:val="0"/>
            <w:spacing w:line="312" w:lineRule="auto"/>
            <w:ind w:firstLine="640" w:firstLineChars="200"/>
          </w:pPr>
        </w:pPrChange>
      </w:pPr>
      <w:r>
        <w:rPr>
          <w:rFonts w:hint="eastAsia" w:ascii="仿宋_GB2312" w:hAnsi="仿宋_GB2312" w:eastAsia="仿宋_GB2312" w:cs="仿宋_GB2312"/>
          <w:sz w:val="32"/>
          <w:szCs w:val="32"/>
          <w:rPrChange w:id="293" w:author="叶思静" w:date="2022-07-25T15:51:58Z">
            <w:rPr>
              <w:rFonts w:hint="eastAsia" w:ascii="仿宋_GB2312" w:hAnsi="宋体" w:eastAsia="仿宋_GB2312"/>
              <w:sz w:val="32"/>
              <w:szCs w:val="32"/>
            </w:rPr>
          </w:rPrChange>
        </w:rPr>
        <w:t>（</w:t>
      </w:r>
      <w:r>
        <w:rPr>
          <w:rFonts w:hint="eastAsia" w:ascii="仿宋_GB2312" w:hAnsi="仿宋_GB2312" w:eastAsia="仿宋_GB2312" w:cs="仿宋_GB2312"/>
          <w:sz w:val="32"/>
          <w:szCs w:val="32"/>
          <w:lang w:eastAsia="zh-CN"/>
          <w:rPrChange w:id="294" w:author="叶思静" w:date="2022-07-25T15:51:58Z">
            <w:rPr>
              <w:rFonts w:hint="eastAsia" w:ascii="仿宋_GB2312" w:hAnsi="宋体" w:eastAsia="仿宋_GB2312"/>
              <w:sz w:val="32"/>
              <w:szCs w:val="32"/>
              <w:lang w:eastAsia="zh-CN"/>
            </w:rPr>
          </w:rPrChange>
        </w:rPr>
        <w:t>三</w:t>
      </w:r>
      <w:r>
        <w:rPr>
          <w:rFonts w:hint="eastAsia" w:ascii="仿宋_GB2312" w:hAnsi="仿宋_GB2312" w:eastAsia="仿宋_GB2312" w:cs="仿宋_GB2312"/>
          <w:sz w:val="32"/>
          <w:szCs w:val="32"/>
          <w:rPrChange w:id="295" w:author="叶思静" w:date="2022-07-25T15:51:58Z">
            <w:rPr>
              <w:rFonts w:hint="eastAsia" w:ascii="仿宋_GB2312" w:hAnsi="宋体" w:eastAsia="仿宋_GB2312"/>
              <w:sz w:val="32"/>
              <w:szCs w:val="32"/>
            </w:rPr>
          </w:rPrChange>
        </w:rPr>
        <w:t>）</w:t>
      </w:r>
      <w:r>
        <w:rPr>
          <w:rFonts w:hint="eastAsia" w:ascii="仿宋_GB2312" w:hAnsi="仿宋_GB2312" w:eastAsia="仿宋_GB2312" w:cs="仿宋_GB2312"/>
          <w:sz w:val="32"/>
          <w:szCs w:val="32"/>
          <w:lang w:eastAsia="zh-CN"/>
          <w:rPrChange w:id="296" w:author="叶思静" w:date="2022-07-25T15:51:58Z">
            <w:rPr>
              <w:rFonts w:hint="eastAsia" w:ascii="仿宋_GB2312" w:hAnsi="宋体" w:eastAsia="仿宋_GB2312"/>
              <w:sz w:val="32"/>
              <w:szCs w:val="32"/>
              <w:lang w:eastAsia="zh-CN"/>
            </w:rPr>
          </w:rPrChange>
        </w:rPr>
        <w:t>项目实施过程中，接受委托方监督，能对监督过程中发现的问题及时进行整改</w:t>
      </w:r>
      <w:r>
        <w:rPr>
          <w:rFonts w:hint="eastAsia" w:ascii="仿宋_GB2312" w:hAnsi="仿宋_GB2312" w:eastAsia="仿宋_GB2312" w:cs="仿宋_GB2312"/>
          <w:sz w:val="32"/>
          <w:szCs w:val="32"/>
          <w:rPrChange w:id="297" w:author="叶思静" w:date="2022-07-25T15:51:58Z">
            <w:rPr>
              <w:rFonts w:hint="eastAsia" w:ascii="仿宋_GB2312" w:eastAsia="仿宋_GB2312"/>
              <w:sz w:val="32"/>
              <w:szCs w:val="32"/>
            </w:rPr>
          </w:rPrChange>
        </w:rPr>
        <w:t>。</w:t>
      </w:r>
    </w:p>
    <w:p>
      <w:pPr>
        <w:snapToGrid w:val="0"/>
        <w:spacing w:line="560" w:lineRule="exact"/>
        <w:ind w:firstLine="640" w:firstLineChars="200"/>
        <w:rPr>
          <w:rFonts w:hint="eastAsia" w:ascii="仿宋_GB2312" w:hAnsi="仿宋_GB2312" w:eastAsia="仿宋_GB2312" w:cs="仿宋_GB2312"/>
          <w:sz w:val="32"/>
          <w:szCs w:val="32"/>
          <w:lang w:eastAsia="zh-CN"/>
          <w:rPrChange w:id="299" w:author="叶思静" w:date="2022-07-25T15:51:58Z">
            <w:rPr>
              <w:rFonts w:hint="eastAsia" w:ascii="仿宋_GB2312" w:hAnsi="宋体" w:eastAsia="仿宋_GB2312"/>
              <w:sz w:val="32"/>
              <w:szCs w:val="32"/>
              <w:lang w:eastAsia="zh-CN"/>
            </w:rPr>
          </w:rPrChange>
        </w:rPr>
        <w:pPrChange w:id="298" w:author="梁杰峰" w:date="2022-07-15T11:57:04Z">
          <w:pPr>
            <w:snapToGrid w:val="0"/>
            <w:spacing w:line="312" w:lineRule="auto"/>
            <w:ind w:firstLine="640" w:firstLineChars="200"/>
          </w:pPr>
        </w:pPrChange>
      </w:pPr>
      <w:r>
        <w:rPr>
          <w:rFonts w:hint="eastAsia" w:ascii="仿宋_GB2312" w:hAnsi="仿宋_GB2312" w:eastAsia="仿宋_GB2312" w:cs="仿宋_GB2312"/>
          <w:sz w:val="32"/>
          <w:szCs w:val="32"/>
          <w:lang w:eastAsia="zh-CN"/>
          <w:rPrChange w:id="300" w:author="叶思静" w:date="2022-07-25T15:51:58Z">
            <w:rPr>
              <w:rFonts w:hint="eastAsia" w:ascii="仿宋_GB2312" w:hAnsi="宋体" w:eastAsia="仿宋_GB2312"/>
              <w:sz w:val="32"/>
              <w:szCs w:val="32"/>
              <w:lang w:eastAsia="zh-CN"/>
            </w:rPr>
          </w:rPrChange>
        </w:rPr>
        <w:t>（四）验收方法：供应方完成项目并自检合格后，向委托方提出验收，申请之日起3日内双方派遣有经验有能力的代表人员到场验收。</w:t>
      </w:r>
    </w:p>
    <w:p>
      <w:pPr>
        <w:snapToGrid w:val="0"/>
        <w:spacing w:line="560" w:lineRule="exact"/>
        <w:ind w:firstLine="640" w:firstLineChars="200"/>
        <w:rPr>
          <w:rFonts w:hint="eastAsia" w:ascii="仿宋_GB2312" w:hAnsi="仿宋_GB2312" w:eastAsia="仿宋_GB2312" w:cs="仿宋_GB2312"/>
          <w:sz w:val="32"/>
          <w:szCs w:val="32"/>
          <w:lang w:eastAsia="zh-CN"/>
          <w:rPrChange w:id="302" w:author="叶思静" w:date="2022-07-25T15:51:58Z">
            <w:rPr>
              <w:rFonts w:hint="eastAsia" w:ascii="仿宋_GB2312" w:hAnsi="宋体" w:eastAsia="仿宋_GB2312"/>
              <w:sz w:val="32"/>
              <w:szCs w:val="32"/>
              <w:lang w:eastAsia="zh-CN"/>
            </w:rPr>
          </w:rPrChange>
        </w:rPr>
        <w:pPrChange w:id="301" w:author="梁杰峰" w:date="2022-07-15T11:57:04Z">
          <w:pPr>
            <w:snapToGrid w:val="0"/>
            <w:spacing w:line="312" w:lineRule="auto"/>
            <w:ind w:firstLine="640" w:firstLineChars="200"/>
          </w:pPr>
        </w:pPrChange>
      </w:pPr>
      <w:r>
        <w:rPr>
          <w:rFonts w:hint="eastAsia" w:ascii="仿宋_GB2312" w:hAnsi="仿宋_GB2312" w:eastAsia="仿宋_GB2312" w:cs="仿宋_GB2312"/>
          <w:sz w:val="32"/>
          <w:szCs w:val="32"/>
          <w:lang w:eastAsia="zh-CN"/>
          <w:rPrChange w:id="303" w:author="叶思静" w:date="2022-07-25T15:51:58Z">
            <w:rPr>
              <w:rFonts w:hint="eastAsia" w:ascii="仿宋_GB2312" w:hAnsi="宋体" w:eastAsia="仿宋_GB2312"/>
              <w:sz w:val="32"/>
              <w:szCs w:val="32"/>
              <w:lang w:eastAsia="zh-CN"/>
            </w:rPr>
          </w:rPrChange>
        </w:rPr>
        <w:t>（五）验收内容：项目报价表内全部清单内容，包括产品规格、数量、项目效果等，整体效果必须达到双方竞价时协议承诺的预期标准。</w:t>
      </w:r>
    </w:p>
    <w:p>
      <w:pPr>
        <w:snapToGrid w:val="0"/>
        <w:spacing w:line="560" w:lineRule="exact"/>
        <w:ind w:firstLine="640" w:firstLineChars="200"/>
        <w:rPr>
          <w:rFonts w:hint="eastAsia" w:ascii="仿宋_GB2312" w:hAnsi="仿宋_GB2312" w:eastAsia="仿宋_GB2312" w:cs="仿宋_GB2312"/>
          <w:sz w:val="32"/>
          <w:szCs w:val="32"/>
          <w:rPrChange w:id="305" w:author="叶思静" w:date="2022-07-25T15:51:58Z">
            <w:rPr>
              <w:rFonts w:hint="eastAsia" w:ascii="仿宋_GB2312" w:eastAsia="仿宋_GB2312"/>
              <w:sz w:val="32"/>
              <w:szCs w:val="32"/>
            </w:rPr>
          </w:rPrChange>
        </w:rPr>
        <w:pPrChange w:id="304" w:author="梁杰峰" w:date="2022-07-15T11:57:04Z">
          <w:pPr>
            <w:snapToGrid w:val="0"/>
            <w:spacing w:line="312" w:lineRule="auto"/>
            <w:ind w:firstLine="640" w:firstLineChars="200"/>
          </w:pPr>
        </w:pPrChange>
      </w:pPr>
      <w:r>
        <w:rPr>
          <w:rFonts w:hint="eastAsia" w:ascii="仿宋_GB2312" w:hAnsi="仿宋_GB2312" w:eastAsia="仿宋_GB2312" w:cs="仿宋_GB2312"/>
          <w:sz w:val="32"/>
          <w:szCs w:val="32"/>
          <w:rPrChange w:id="306" w:author="叶思静" w:date="2022-07-25T15:51:58Z">
            <w:rPr>
              <w:rFonts w:hint="eastAsia" w:ascii="仿宋_GB2312" w:eastAsia="仿宋_GB2312"/>
              <w:sz w:val="32"/>
              <w:szCs w:val="32"/>
            </w:rPr>
          </w:rPrChange>
        </w:rPr>
        <w:t>（</w:t>
      </w:r>
      <w:r>
        <w:rPr>
          <w:rFonts w:hint="eastAsia" w:ascii="仿宋_GB2312" w:hAnsi="仿宋_GB2312" w:eastAsia="仿宋_GB2312" w:cs="仿宋_GB2312"/>
          <w:sz w:val="32"/>
          <w:szCs w:val="32"/>
          <w:lang w:eastAsia="zh-CN"/>
          <w:rPrChange w:id="307" w:author="叶思静" w:date="2022-07-25T15:51:58Z">
            <w:rPr>
              <w:rFonts w:hint="eastAsia" w:ascii="仿宋_GB2312" w:eastAsia="仿宋_GB2312"/>
              <w:sz w:val="32"/>
              <w:szCs w:val="32"/>
              <w:lang w:eastAsia="zh-CN"/>
            </w:rPr>
          </w:rPrChange>
        </w:rPr>
        <w:t>六</w:t>
      </w:r>
      <w:r>
        <w:rPr>
          <w:rFonts w:hint="eastAsia" w:ascii="仿宋_GB2312" w:hAnsi="仿宋_GB2312" w:eastAsia="仿宋_GB2312" w:cs="仿宋_GB2312"/>
          <w:sz w:val="32"/>
          <w:szCs w:val="32"/>
          <w:rPrChange w:id="308" w:author="叶思静" w:date="2022-07-25T15:51:58Z">
            <w:rPr>
              <w:rFonts w:hint="eastAsia" w:ascii="仿宋_GB2312" w:eastAsia="仿宋_GB2312"/>
              <w:sz w:val="32"/>
              <w:szCs w:val="32"/>
            </w:rPr>
          </w:rPrChange>
        </w:rPr>
        <w:t>）在保修期内，对</w:t>
      </w:r>
      <w:r>
        <w:rPr>
          <w:rFonts w:hint="eastAsia" w:ascii="仿宋_GB2312" w:hAnsi="仿宋_GB2312" w:eastAsia="仿宋_GB2312" w:cs="仿宋_GB2312"/>
          <w:sz w:val="32"/>
          <w:szCs w:val="32"/>
          <w:lang w:eastAsia="zh-CN"/>
          <w:rPrChange w:id="309" w:author="叶思静" w:date="2022-07-25T15:51:58Z">
            <w:rPr>
              <w:rFonts w:hint="eastAsia" w:ascii="仿宋_GB2312" w:eastAsia="仿宋_GB2312"/>
              <w:sz w:val="32"/>
              <w:szCs w:val="32"/>
              <w:lang w:eastAsia="zh-CN"/>
            </w:rPr>
          </w:rPrChange>
        </w:rPr>
        <w:t>产品</w:t>
      </w:r>
      <w:r>
        <w:rPr>
          <w:rFonts w:hint="eastAsia" w:ascii="仿宋_GB2312" w:hAnsi="仿宋_GB2312" w:eastAsia="仿宋_GB2312" w:cs="仿宋_GB2312"/>
          <w:sz w:val="32"/>
          <w:szCs w:val="32"/>
          <w:rPrChange w:id="310" w:author="叶思静" w:date="2022-07-25T15:51:58Z">
            <w:rPr>
              <w:rFonts w:hint="eastAsia" w:ascii="仿宋_GB2312" w:eastAsia="仿宋_GB2312"/>
              <w:sz w:val="32"/>
              <w:szCs w:val="32"/>
            </w:rPr>
          </w:rPrChange>
        </w:rPr>
        <w:t>的质量负保修责任。</w:t>
      </w:r>
    </w:p>
    <w:p>
      <w:pPr>
        <w:snapToGrid w:val="0"/>
        <w:spacing w:line="560" w:lineRule="exact"/>
        <w:ind w:firstLine="643" w:firstLineChars="200"/>
        <w:rPr>
          <w:rFonts w:hint="eastAsia" w:ascii="仿宋_GB2312" w:hAnsi="仿宋_GB2312" w:eastAsia="仿宋_GB2312" w:cs="仿宋_GB2312"/>
          <w:sz w:val="32"/>
          <w:szCs w:val="32"/>
          <w:rPrChange w:id="312" w:author="叶思静" w:date="2022-07-25T15:51:58Z">
            <w:rPr>
              <w:rFonts w:hint="eastAsia" w:ascii="仿宋_GB2312" w:eastAsia="仿宋_GB2312"/>
              <w:sz w:val="32"/>
              <w:szCs w:val="32"/>
            </w:rPr>
          </w:rPrChange>
        </w:rPr>
        <w:pPrChange w:id="311" w:author="梁杰峰" w:date="2022-07-15T11:57:04Z">
          <w:pPr>
            <w:snapToGrid w:val="0"/>
            <w:spacing w:line="312" w:lineRule="auto"/>
            <w:ind w:firstLine="643" w:firstLineChars="200"/>
          </w:pPr>
        </w:pPrChange>
      </w:pPr>
      <w:r>
        <w:rPr>
          <w:rFonts w:hint="eastAsia" w:ascii="仿宋_GB2312" w:hAnsi="仿宋_GB2312" w:eastAsia="仿宋_GB2312" w:cs="仿宋_GB2312"/>
          <w:b/>
          <w:bCs/>
          <w:sz w:val="32"/>
          <w:szCs w:val="32"/>
          <w:lang w:eastAsia="zh-CN"/>
          <w:rPrChange w:id="313" w:author="叶思静" w:date="2022-07-25T15:51:58Z">
            <w:rPr>
              <w:rFonts w:hint="eastAsia" w:ascii="黑体" w:hAnsi="黑体" w:eastAsia="黑体" w:cs="黑体"/>
              <w:b/>
              <w:bCs/>
              <w:sz w:val="32"/>
              <w:szCs w:val="32"/>
              <w:lang w:eastAsia="zh-CN"/>
            </w:rPr>
          </w:rPrChange>
        </w:rPr>
        <w:t>四、递交时间、地点</w:t>
      </w:r>
    </w:p>
    <w:p>
      <w:pPr>
        <w:snapToGrid w:val="0"/>
        <w:spacing w:line="560" w:lineRule="exact"/>
        <w:ind w:firstLine="640" w:firstLineChars="200"/>
        <w:rPr>
          <w:rFonts w:hint="eastAsia" w:ascii="仿宋_GB2312" w:hAnsi="仿宋_GB2312" w:eastAsia="仿宋_GB2312" w:cs="仿宋_GB2312"/>
          <w:sz w:val="32"/>
          <w:szCs w:val="32"/>
          <w:lang w:val="en-US" w:eastAsia="zh-CN"/>
          <w:rPrChange w:id="315" w:author="叶思静" w:date="2022-07-25T15:51:58Z">
            <w:rPr>
              <w:rFonts w:hint="default" w:ascii="仿宋_GB2312" w:eastAsia="仿宋_GB2312"/>
              <w:sz w:val="32"/>
              <w:szCs w:val="32"/>
              <w:lang w:val="en-US" w:eastAsia="zh-CN"/>
            </w:rPr>
          </w:rPrChange>
        </w:rPr>
        <w:pPrChange w:id="314" w:author="梁杰峰" w:date="2022-07-15T11:57:04Z">
          <w:pPr>
            <w:snapToGrid w:val="0"/>
            <w:spacing w:line="312" w:lineRule="auto"/>
            <w:ind w:firstLine="640" w:firstLineChars="200"/>
          </w:pPr>
        </w:pPrChange>
      </w:pPr>
      <w:r>
        <w:rPr>
          <w:rFonts w:hint="eastAsia" w:ascii="仿宋_GB2312" w:hAnsi="仿宋_GB2312" w:eastAsia="仿宋_GB2312" w:cs="仿宋_GB2312"/>
          <w:sz w:val="32"/>
          <w:szCs w:val="32"/>
          <w:lang w:eastAsia="zh-CN"/>
          <w:rPrChange w:id="316" w:author="叶思静" w:date="2022-07-25T15:51:58Z">
            <w:rPr>
              <w:rFonts w:hint="eastAsia" w:ascii="仿宋_GB2312" w:eastAsia="仿宋_GB2312"/>
              <w:sz w:val="32"/>
              <w:szCs w:val="32"/>
              <w:lang w:eastAsia="zh-CN"/>
            </w:rPr>
          </w:rPrChange>
        </w:rPr>
        <w:t>（一）响应文件递交时间为：周一至周五</w:t>
      </w:r>
      <w:r>
        <w:rPr>
          <w:rFonts w:hint="eastAsia" w:ascii="仿宋_GB2312" w:hAnsi="仿宋_GB2312" w:eastAsia="仿宋_GB2312" w:cs="仿宋_GB2312"/>
          <w:sz w:val="32"/>
          <w:szCs w:val="32"/>
          <w:lang w:val="en-US" w:eastAsia="zh-CN"/>
          <w:rPrChange w:id="317" w:author="叶思静" w:date="2022-07-25T15:51:58Z">
            <w:rPr>
              <w:rFonts w:hint="eastAsia" w:ascii="仿宋_GB2312" w:eastAsia="仿宋_GB2312"/>
              <w:sz w:val="32"/>
              <w:szCs w:val="32"/>
              <w:lang w:val="en-US" w:eastAsia="zh-CN"/>
            </w:rPr>
          </w:rPrChange>
        </w:rPr>
        <w:t>8：30-12：00；14：30：00-17：30。</w:t>
      </w:r>
    </w:p>
    <w:p>
      <w:pPr>
        <w:snapToGrid w:val="0"/>
        <w:spacing w:line="560" w:lineRule="exact"/>
        <w:ind w:firstLine="640" w:firstLineChars="200"/>
        <w:rPr>
          <w:rFonts w:hint="eastAsia" w:ascii="仿宋_GB2312" w:hAnsi="仿宋_GB2312" w:eastAsia="仿宋_GB2312" w:cs="仿宋_GB2312"/>
          <w:sz w:val="32"/>
          <w:szCs w:val="32"/>
          <w:u w:val="single"/>
          <w:lang w:val="en-US" w:eastAsia="zh-CN"/>
          <w:rPrChange w:id="319" w:author="叶思静" w:date="2022-07-25T15:51:58Z">
            <w:rPr>
              <w:rFonts w:hint="default" w:ascii="仿宋_GB2312" w:eastAsia="仿宋_GB2312"/>
              <w:sz w:val="32"/>
              <w:szCs w:val="32"/>
              <w:u w:val="single"/>
              <w:lang w:val="en-US" w:eastAsia="zh-CN"/>
            </w:rPr>
          </w:rPrChange>
        </w:rPr>
        <w:pPrChange w:id="318" w:author="梁杰峰" w:date="2022-07-15T11:57:04Z">
          <w:pPr>
            <w:snapToGrid w:val="0"/>
            <w:spacing w:line="312" w:lineRule="auto"/>
            <w:ind w:firstLine="640" w:firstLineChars="200"/>
          </w:pPr>
        </w:pPrChange>
      </w:pPr>
      <w:r>
        <w:rPr>
          <w:rFonts w:hint="eastAsia" w:ascii="仿宋_GB2312" w:hAnsi="仿宋_GB2312" w:eastAsia="仿宋_GB2312" w:cs="仿宋_GB2312"/>
          <w:sz w:val="32"/>
          <w:szCs w:val="32"/>
          <w:lang w:eastAsia="zh-CN"/>
          <w:rPrChange w:id="320" w:author="叶思静" w:date="2022-07-25T15:51:58Z">
            <w:rPr>
              <w:rFonts w:hint="eastAsia" w:ascii="仿宋_GB2312" w:eastAsia="仿宋_GB2312"/>
              <w:sz w:val="32"/>
              <w:szCs w:val="32"/>
              <w:lang w:eastAsia="zh-CN"/>
            </w:rPr>
          </w:rPrChange>
        </w:rPr>
        <w:t>（二）响应文件递交截止时间为：</w:t>
      </w:r>
      <w:r>
        <w:rPr>
          <w:rFonts w:hint="eastAsia" w:ascii="仿宋_GB2312" w:hAnsi="仿宋_GB2312" w:eastAsia="仿宋_GB2312" w:cs="仿宋_GB2312"/>
          <w:sz w:val="32"/>
          <w:szCs w:val="32"/>
          <w:u w:val="single"/>
          <w:lang w:val="en-US" w:eastAsia="zh-CN"/>
          <w:rPrChange w:id="321" w:author="叶思静" w:date="2022-07-25T15:51:58Z">
            <w:rPr>
              <w:rFonts w:hint="eastAsia" w:ascii="仿宋_GB2312" w:eastAsia="仿宋_GB2312"/>
              <w:sz w:val="32"/>
              <w:szCs w:val="32"/>
              <w:u w:val="single"/>
              <w:lang w:val="en-US" w:eastAsia="zh-CN"/>
            </w:rPr>
          </w:rPrChange>
        </w:rPr>
        <w:t>2022年</w:t>
      </w:r>
      <w:del w:id="322" w:author="叶思静" w:date="2022-07-25T14:57:51Z">
        <w:r>
          <w:rPr>
            <w:rFonts w:hint="eastAsia" w:ascii="仿宋_GB2312" w:hAnsi="仿宋_GB2312" w:eastAsia="仿宋_GB2312" w:cs="仿宋_GB2312"/>
            <w:sz w:val="32"/>
            <w:szCs w:val="32"/>
            <w:u w:val="single"/>
            <w:lang w:val="en-US" w:eastAsia="zh-CN"/>
            <w:rPrChange w:id="323" w:author="叶思静" w:date="2022-07-25T15:51:58Z">
              <w:rPr>
                <w:rFonts w:hint="default" w:ascii="仿宋_GB2312" w:eastAsia="仿宋_GB2312"/>
                <w:sz w:val="32"/>
                <w:szCs w:val="32"/>
                <w:u w:val="single"/>
                <w:lang w:val="en-US" w:eastAsia="zh-CN"/>
              </w:rPr>
            </w:rPrChange>
          </w:rPr>
          <w:delText xml:space="preserve">  </w:delText>
        </w:r>
      </w:del>
      <w:ins w:id="324" w:author="叶思静" w:date="2022-07-25T14:57:51Z">
        <w:r>
          <w:rPr>
            <w:rFonts w:hint="eastAsia" w:ascii="仿宋_GB2312" w:hAnsi="仿宋_GB2312" w:eastAsia="仿宋_GB2312" w:cs="仿宋_GB2312"/>
            <w:sz w:val="32"/>
            <w:szCs w:val="32"/>
            <w:u w:val="single"/>
            <w:lang w:val="en-US" w:eastAsia="zh-CN"/>
            <w:rPrChange w:id="325" w:author="叶思静" w:date="2022-07-25T15:51:58Z">
              <w:rPr>
                <w:rFonts w:hint="eastAsia" w:ascii="仿宋_GB2312" w:eastAsia="仿宋_GB2312"/>
                <w:sz w:val="32"/>
                <w:szCs w:val="32"/>
                <w:u w:val="single"/>
                <w:lang w:val="en-US" w:eastAsia="zh-CN"/>
              </w:rPr>
            </w:rPrChange>
          </w:rPr>
          <w:t>7</w:t>
        </w:r>
      </w:ins>
      <w:r>
        <w:rPr>
          <w:rFonts w:hint="eastAsia" w:ascii="仿宋_GB2312" w:hAnsi="仿宋_GB2312" w:eastAsia="仿宋_GB2312" w:cs="仿宋_GB2312"/>
          <w:sz w:val="32"/>
          <w:szCs w:val="32"/>
          <w:u w:val="single"/>
          <w:lang w:val="en-US" w:eastAsia="zh-CN"/>
          <w:rPrChange w:id="326" w:author="叶思静" w:date="2022-07-25T15:51:58Z">
            <w:rPr>
              <w:rFonts w:hint="eastAsia" w:ascii="仿宋_GB2312" w:eastAsia="仿宋_GB2312"/>
              <w:sz w:val="32"/>
              <w:szCs w:val="32"/>
              <w:u w:val="single"/>
              <w:lang w:val="en-US" w:eastAsia="zh-CN"/>
            </w:rPr>
          </w:rPrChange>
        </w:rPr>
        <w:t>月</w:t>
      </w:r>
      <w:del w:id="327" w:author="叶思静" w:date="2022-07-26T09:07:08Z">
        <w:r>
          <w:rPr>
            <w:rFonts w:hint="default" w:ascii="仿宋_GB2312" w:hAnsi="仿宋_GB2312" w:eastAsia="仿宋_GB2312" w:cs="仿宋_GB2312"/>
            <w:sz w:val="32"/>
            <w:szCs w:val="32"/>
            <w:u w:val="single"/>
            <w:lang w:val="en-US" w:eastAsia="zh-CN"/>
            <w:rPrChange w:id="328" w:author="叶思静" w:date="2022-07-25T15:51:58Z">
              <w:rPr>
                <w:rFonts w:hint="default" w:ascii="仿宋_GB2312" w:eastAsia="仿宋_GB2312"/>
                <w:sz w:val="32"/>
                <w:szCs w:val="32"/>
                <w:u w:val="single"/>
                <w:lang w:val="en-US" w:eastAsia="zh-CN"/>
              </w:rPr>
            </w:rPrChange>
          </w:rPr>
          <w:delText xml:space="preserve">  </w:delText>
        </w:r>
      </w:del>
      <w:ins w:id="330" w:author="叶思静" w:date="2022-07-26T09:07:08Z">
        <w:r>
          <w:rPr>
            <w:rFonts w:hint="eastAsia" w:ascii="仿宋_GB2312" w:hAnsi="仿宋_GB2312" w:eastAsia="仿宋_GB2312" w:cs="仿宋_GB2312"/>
            <w:sz w:val="32"/>
            <w:szCs w:val="32"/>
            <w:u w:val="single"/>
            <w:lang w:val="en-US" w:eastAsia="zh-CN"/>
          </w:rPr>
          <w:t>2</w:t>
        </w:r>
      </w:ins>
      <w:ins w:id="331" w:author="叶思静" w:date="2022-07-26T09:07:09Z">
        <w:r>
          <w:rPr>
            <w:rFonts w:hint="eastAsia" w:ascii="仿宋_GB2312" w:hAnsi="仿宋_GB2312" w:eastAsia="仿宋_GB2312" w:cs="仿宋_GB2312"/>
            <w:sz w:val="32"/>
            <w:szCs w:val="32"/>
            <w:u w:val="single"/>
            <w:lang w:val="en-US" w:eastAsia="zh-CN"/>
          </w:rPr>
          <w:t>8</w:t>
        </w:r>
      </w:ins>
      <w:r>
        <w:rPr>
          <w:rFonts w:hint="eastAsia" w:ascii="仿宋_GB2312" w:hAnsi="仿宋_GB2312" w:eastAsia="仿宋_GB2312" w:cs="仿宋_GB2312"/>
          <w:sz w:val="32"/>
          <w:szCs w:val="32"/>
          <w:u w:val="single"/>
          <w:lang w:val="en-US" w:eastAsia="zh-CN"/>
          <w:rPrChange w:id="332" w:author="叶思静" w:date="2022-07-25T15:51:58Z">
            <w:rPr>
              <w:rFonts w:hint="eastAsia" w:ascii="仿宋_GB2312" w:eastAsia="仿宋_GB2312"/>
              <w:sz w:val="32"/>
              <w:szCs w:val="32"/>
              <w:u w:val="single"/>
              <w:lang w:val="en-US" w:eastAsia="zh-CN"/>
            </w:rPr>
          </w:rPrChange>
        </w:rPr>
        <w:t>日17时00分</w:t>
      </w:r>
    </w:p>
    <w:p>
      <w:pPr>
        <w:snapToGrid w:val="0"/>
        <w:spacing w:line="560" w:lineRule="exact"/>
        <w:ind w:firstLine="640" w:firstLineChars="200"/>
        <w:rPr>
          <w:rFonts w:hint="eastAsia" w:ascii="仿宋_GB2312" w:hAnsi="仿宋_GB2312" w:eastAsia="仿宋_GB2312" w:cs="仿宋_GB2312"/>
          <w:sz w:val="32"/>
          <w:szCs w:val="32"/>
          <w:lang w:eastAsia="zh-CN"/>
          <w:rPrChange w:id="334" w:author="叶思静" w:date="2022-07-25T15:51:58Z">
            <w:rPr>
              <w:rFonts w:hint="eastAsia" w:ascii="仿宋_GB2312" w:eastAsia="仿宋_GB2312"/>
              <w:sz w:val="32"/>
              <w:szCs w:val="32"/>
              <w:lang w:eastAsia="zh-CN"/>
            </w:rPr>
          </w:rPrChange>
        </w:rPr>
        <w:pPrChange w:id="333" w:author="梁杰峰" w:date="2022-07-15T11:57:04Z">
          <w:pPr>
            <w:snapToGrid w:val="0"/>
            <w:spacing w:line="312" w:lineRule="auto"/>
            <w:ind w:firstLine="640" w:firstLineChars="200"/>
          </w:pPr>
        </w:pPrChange>
      </w:pPr>
      <w:r>
        <w:rPr>
          <w:rFonts w:hint="eastAsia" w:ascii="仿宋_GB2312" w:hAnsi="仿宋_GB2312" w:eastAsia="仿宋_GB2312" w:cs="仿宋_GB2312"/>
          <w:sz w:val="32"/>
          <w:szCs w:val="32"/>
          <w:lang w:eastAsia="zh-CN"/>
          <w:rPrChange w:id="335" w:author="叶思静" w:date="2022-07-25T15:51:58Z">
            <w:rPr>
              <w:rFonts w:hint="eastAsia" w:ascii="仿宋_GB2312" w:eastAsia="仿宋_GB2312"/>
              <w:sz w:val="32"/>
              <w:szCs w:val="32"/>
              <w:lang w:eastAsia="zh-CN"/>
            </w:rPr>
          </w:rPrChange>
        </w:rPr>
        <w:t>（三）响应文件送达</w:t>
      </w:r>
      <w:r>
        <w:rPr>
          <w:rFonts w:hint="eastAsia" w:ascii="仿宋_GB2312" w:hAnsi="仿宋_GB2312" w:eastAsia="仿宋_GB2312" w:cs="仿宋_GB2312"/>
          <w:sz w:val="32"/>
          <w:szCs w:val="32"/>
          <w:lang w:val="en-US" w:eastAsia="zh-CN"/>
          <w:rPrChange w:id="336" w:author="叶思静" w:date="2022-07-25T15:51:58Z">
            <w:rPr>
              <w:rFonts w:hint="eastAsia" w:ascii="仿宋_GB2312" w:eastAsia="仿宋_GB2312"/>
              <w:sz w:val="32"/>
              <w:szCs w:val="32"/>
              <w:lang w:val="en-US" w:eastAsia="zh-CN"/>
            </w:rPr>
          </w:rPrChange>
        </w:rPr>
        <w:t>地址为：江门市住房和城乡建设局十三楼住房保障科1311室。</w:t>
      </w:r>
    </w:p>
    <w:p>
      <w:pPr>
        <w:snapToGrid w:val="0"/>
        <w:spacing w:line="560" w:lineRule="exact"/>
        <w:ind w:firstLine="640" w:firstLineChars="200"/>
        <w:rPr>
          <w:rFonts w:hint="eastAsia" w:ascii="仿宋_GB2312" w:hAnsi="仿宋_GB2312" w:eastAsia="仿宋_GB2312" w:cs="仿宋_GB2312"/>
          <w:sz w:val="32"/>
          <w:szCs w:val="32"/>
          <w:rPrChange w:id="338" w:author="叶思静" w:date="2022-07-25T15:51:58Z">
            <w:rPr>
              <w:rFonts w:hint="eastAsia" w:ascii="仿宋_GB2312" w:eastAsia="仿宋_GB2312"/>
              <w:sz w:val="32"/>
              <w:szCs w:val="32"/>
            </w:rPr>
          </w:rPrChange>
        </w:rPr>
        <w:pPrChange w:id="337" w:author="梁杰峰" w:date="2022-07-15T11:57:04Z">
          <w:pPr>
            <w:snapToGrid w:val="0"/>
            <w:spacing w:line="312" w:lineRule="auto"/>
            <w:ind w:firstLine="640" w:firstLineChars="200"/>
          </w:pPr>
        </w:pPrChange>
      </w:pPr>
      <w:r>
        <w:rPr>
          <w:rFonts w:hint="eastAsia" w:ascii="仿宋_GB2312" w:hAnsi="仿宋_GB2312" w:eastAsia="仿宋_GB2312" w:cs="仿宋_GB2312"/>
          <w:sz w:val="32"/>
          <w:szCs w:val="32"/>
          <w:lang w:eastAsia="zh-CN"/>
          <w:rPrChange w:id="339" w:author="叶思静" w:date="2022-07-25T15:51:58Z">
            <w:rPr>
              <w:rFonts w:hint="eastAsia" w:ascii="仿宋_GB2312" w:eastAsia="仿宋_GB2312"/>
              <w:sz w:val="32"/>
              <w:szCs w:val="32"/>
              <w:lang w:eastAsia="zh-CN"/>
            </w:rPr>
          </w:rPrChange>
        </w:rPr>
        <w:t>逾期送达或者未送达指定地点的响应文件，采购人不予受理。递交</w:t>
      </w:r>
      <w:r>
        <w:rPr>
          <w:rFonts w:hint="eastAsia" w:ascii="仿宋_GB2312" w:hAnsi="仿宋_GB2312" w:eastAsia="仿宋_GB2312" w:cs="仿宋_GB2312"/>
          <w:sz w:val="32"/>
          <w:szCs w:val="32"/>
          <w:rPrChange w:id="340" w:author="叶思静" w:date="2022-07-25T15:51:58Z">
            <w:rPr>
              <w:rFonts w:hint="eastAsia" w:ascii="仿宋_GB2312" w:eastAsia="仿宋_GB2312"/>
              <w:sz w:val="32"/>
              <w:szCs w:val="32"/>
            </w:rPr>
          </w:rPrChange>
        </w:rPr>
        <w:t>单位在规定的时间</w:t>
      </w:r>
      <w:r>
        <w:rPr>
          <w:rFonts w:hint="eastAsia" w:ascii="仿宋_GB2312" w:hAnsi="仿宋_GB2312" w:eastAsia="仿宋_GB2312" w:cs="仿宋_GB2312"/>
          <w:sz w:val="32"/>
          <w:szCs w:val="32"/>
          <w:lang w:eastAsia="zh-CN"/>
          <w:rPrChange w:id="341" w:author="叶思静" w:date="2022-07-25T15:51:58Z">
            <w:rPr>
              <w:rFonts w:hint="eastAsia" w:ascii="仿宋_GB2312" w:eastAsia="仿宋_GB2312"/>
              <w:sz w:val="32"/>
              <w:szCs w:val="32"/>
              <w:lang w:eastAsia="zh-CN"/>
            </w:rPr>
          </w:rPrChange>
        </w:rPr>
        <w:t>对响应文件</w:t>
      </w:r>
      <w:r>
        <w:rPr>
          <w:rFonts w:hint="eastAsia" w:ascii="仿宋_GB2312" w:hAnsi="仿宋_GB2312" w:eastAsia="仿宋_GB2312" w:cs="仿宋_GB2312"/>
          <w:sz w:val="32"/>
          <w:szCs w:val="32"/>
          <w:rPrChange w:id="342" w:author="叶思静" w:date="2022-07-25T15:51:58Z">
            <w:rPr>
              <w:rFonts w:hint="eastAsia" w:ascii="仿宋_GB2312" w:eastAsia="仿宋_GB2312"/>
              <w:sz w:val="32"/>
              <w:szCs w:val="32"/>
            </w:rPr>
          </w:rPrChange>
        </w:rPr>
        <w:t>采用结实的档案袋进行封袋包装（封口处采用封条密封并盖章）送至规定地点。</w:t>
      </w:r>
    </w:p>
    <w:p>
      <w:pPr>
        <w:snapToGrid w:val="0"/>
        <w:spacing w:line="560" w:lineRule="exact"/>
        <w:ind w:firstLine="643" w:firstLineChars="200"/>
        <w:rPr>
          <w:rFonts w:hint="eastAsia" w:ascii="仿宋_GB2312" w:hAnsi="仿宋_GB2312" w:eastAsia="仿宋_GB2312" w:cs="仿宋_GB2312"/>
          <w:b/>
          <w:bCs/>
          <w:sz w:val="32"/>
          <w:szCs w:val="32"/>
          <w:lang w:eastAsia="zh-CN"/>
          <w:rPrChange w:id="344" w:author="叶思静" w:date="2022-07-25T15:51:58Z">
            <w:rPr>
              <w:rFonts w:hint="eastAsia" w:ascii="仿宋_GB2312" w:eastAsia="仿宋_GB2312"/>
              <w:b/>
              <w:bCs/>
              <w:sz w:val="32"/>
              <w:szCs w:val="32"/>
              <w:lang w:eastAsia="zh-CN"/>
            </w:rPr>
          </w:rPrChange>
        </w:rPr>
        <w:pPrChange w:id="343" w:author="梁杰峰" w:date="2022-07-15T11:57:04Z">
          <w:pPr>
            <w:snapToGrid w:val="0"/>
            <w:spacing w:line="312" w:lineRule="auto"/>
            <w:ind w:firstLine="643" w:firstLineChars="200"/>
          </w:pPr>
        </w:pPrChange>
      </w:pPr>
      <w:r>
        <w:rPr>
          <w:rFonts w:hint="eastAsia" w:ascii="仿宋_GB2312" w:hAnsi="仿宋_GB2312" w:eastAsia="仿宋_GB2312" w:cs="仿宋_GB2312"/>
          <w:b/>
          <w:bCs/>
          <w:sz w:val="32"/>
          <w:szCs w:val="32"/>
          <w:lang w:eastAsia="zh-CN"/>
          <w:rPrChange w:id="345" w:author="叶思静" w:date="2022-07-25T15:51:58Z">
            <w:rPr>
              <w:rFonts w:hint="eastAsia" w:ascii="黑体" w:hAnsi="黑体" w:eastAsia="黑体" w:cs="黑体"/>
              <w:b/>
              <w:bCs/>
              <w:sz w:val="32"/>
              <w:szCs w:val="32"/>
              <w:lang w:eastAsia="zh-CN"/>
            </w:rPr>
          </w:rPrChange>
        </w:rPr>
        <w:t>五、投递费用</w:t>
      </w:r>
    </w:p>
    <w:p>
      <w:pPr>
        <w:snapToGrid w:val="0"/>
        <w:spacing w:line="560" w:lineRule="exact"/>
        <w:ind w:firstLine="614" w:firstLineChars="192"/>
        <w:rPr>
          <w:rFonts w:hint="eastAsia" w:ascii="仿宋_GB2312" w:hAnsi="仿宋_GB2312" w:eastAsia="仿宋_GB2312" w:cs="仿宋_GB2312"/>
          <w:sz w:val="32"/>
          <w:szCs w:val="32"/>
          <w:rPrChange w:id="347" w:author="叶思静" w:date="2022-07-25T15:51:58Z">
            <w:rPr>
              <w:rFonts w:hint="eastAsia" w:ascii="仿宋_GB2312" w:eastAsia="仿宋_GB2312"/>
              <w:sz w:val="32"/>
              <w:szCs w:val="32"/>
            </w:rPr>
          </w:rPrChange>
        </w:rPr>
        <w:pPrChange w:id="346" w:author="梁杰峰" w:date="2022-07-15T11:57:04Z">
          <w:pPr>
            <w:snapToGrid w:val="0"/>
            <w:spacing w:line="312" w:lineRule="auto"/>
            <w:ind w:firstLine="614" w:firstLineChars="192"/>
          </w:pPr>
        </w:pPrChange>
      </w:pPr>
      <w:r>
        <w:rPr>
          <w:rFonts w:hint="eastAsia" w:ascii="仿宋_GB2312" w:hAnsi="仿宋_GB2312" w:eastAsia="仿宋_GB2312" w:cs="仿宋_GB2312"/>
          <w:sz w:val="32"/>
          <w:szCs w:val="32"/>
          <w:lang w:eastAsia="zh-CN"/>
          <w:rPrChange w:id="348" w:author="叶思静" w:date="2022-07-25T15:51:58Z">
            <w:rPr>
              <w:rFonts w:hint="eastAsia" w:ascii="仿宋_GB2312" w:eastAsia="仿宋_GB2312"/>
              <w:sz w:val="32"/>
              <w:szCs w:val="32"/>
              <w:lang w:eastAsia="zh-CN"/>
            </w:rPr>
          </w:rPrChange>
        </w:rPr>
        <w:t>响应</w:t>
      </w:r>
      <w:r>
        <w:rPr>
          <w:rFonts w:hint="eastAsia" w:ascii="仿宋_GB2312" w:hAnsi="仿宋_GB2312" w:eastAsia="仿宋_GB2312" w:cs="仿宋_GB2312"/>
          <w:sz w:val="32"/>
          <w:szCs w:val="32"/>
          <w:rPrChange w:id="349" w:author="叶思静" w:date="2022-07-25T15:51:58Z">
            <w:rPr>
              <w:rFonts w:hint="eastAsia" w:ascii="仿宋_GB2312" w:eastAsia="仿宋_GB2312"/>
              <w:sz w:val="32"/>
              <w:szCs w:val="32"/>
            </w:rPr>
          </w:rPrChange>
        </w:rPr>
        <w:t>单位各自承担现场考察，</w:t>
      </w:r>
      <w:r>
        <w:rPr>
          <w:rFonts w:hint="eastAsia" w:ascii="仿宋_GB2312" w:hAnsi="仿宋_GB2312" w:eastAsia="仿宋_GB2312" w:cs="仿宋_GB2312"/>
          <w:sz w:val="32"/>
          <w:szCs w:val="32"/>
          <w:lang w:eastAsia="zh-CN"/>
          <w:rPrChange w:id="350" w:author="叶思静" w:date="2022-07-25T15:51:58Z">
            <w:rPr>
              <w:rFonts w:hint="eastAsia" w:ascii="仿宋_GB2312" w:eastAsia="仿宋_GB2312"/>
              <w:sz w:val="32"/>
              <w:szCs w:val="32"/>
              <w:lang w:eastAsia="zh-CN"/>
            </w:rPr>
          </w:rPrChange>
        </w:rPr>
        <w:t>响应文个报</w:t>
      </w:r>
      <w:r>
        <w:rPr>
          <w:rFonts w:hint="eastAsia" w:ascii="仿宋_GB2312" w:hAnsi="仿宋_GB2312" w:eastAsia="仿宋_GB2312" w:cs="仿宋_GB2312"/>
          <w:sz w:val="32"/>
          <w:szCs w:val="32"/>
          <w:rPrChange w:id="351" w:author="叶思静" w:date="2022-07-25T15:51:58Z">
            <w:rPr>
              <w:rFonts w:hint="eastAsia" w:ascii="仿宋_GB2312" w:eastAsia="仿宋_GB2312"/>
              <w:sz w:val="32"/>
              <w:szCs w:val="32"/>
            </w:rPr>
          </w:rPrChange>
        </w:rPr>
        <w:t>准备与递交所发生、涉及的一切费用。</w:t>
      </w:r>
    </w:p>
    <w:p>
      <w:pPr>
        <w:snapToGrid w:val="0"/>
        <w:spacing w:line="560" w:lineRule="exact"/>
        <w:ind w:left="-2" w:leftChars="-1" w:firstLine="643" w:firstLineChars="200"/>
        <w:rPr>
          <w:rFonts w:hint="eastAsia" w:ascii="仿宋_GB2312" w:hAnsi="仿宋_GB2312" w:eastAsia="仿宋_GB2312" w:cs="仿宋_GB2312"/>
          <w:sz w:val="32"/>
          <w:szCs w:val="32"/>
          <w:lang w:val="en-US" w:eastAsia="zh-CN"/>
          <w:rPrChange w:id="353" w:author="叶思静" w:date="2022-07-25T15:51:58Z">
            <w:rPr>
              <w:rFonts w:hint="eastAsia" w:ascii="仿宋_GB2312" w:eastAsia="仿宋_GB2312"/>
              <w:sz w:val="32"/>
              <w:szCs w:val="32"/>
              <w:lang w:val="en-US" w:eastAsia="zh-CN"/>
            </w:rPr>
          </w:rPrChange>
        </w:rPr>
        <w:pPrChange w:id="352" w:author="梁杰峰" w:date="2022-07-15T11:57:04Z">
          <w:pPr>
            <w:snapToGrid w:val="0"/>
            <w:spacing w:line="312" w:lineRule="auto"/>
            <w:ind w:left="-2" w:leftChars="-1" w:firstLine="643" w:firstLineChars="200"/>
          </w:pPr>
        </w:pPrChange>
      </w:pPr>
      <w:r>
        <w:rPr>
          <w:rFonts w:hint="eastAsia" w:ascii="仿宋_GB2312" w:hAnsi="仿宋_GB2312" w:eastAsia="仿宋_GB2312" w:cs="仿宋_GB2312"/>
          <w:b/>
          <w:bCs/>
          <w:sz w:val="32"/>
          <w:szCs w:val="32"/>
          <w:lang w:eastAsia="zh-CN"/>
          <w:rPrChange w:id="354" w:author="叶思静" w:date="2022-07-25T15:51:58Z">
            <w:rPr>
              <w:rFonts w:hint="eastAsia" w:ascii="黑体" w:hAnsi="黑体" w:eastAsia="黑体" w:cs="黑体"/>
              <w:b/>
              <w:bCs/>
              <w:sz w:val="32"/>
              <w:szCs w:val="32"/>
              <w:lang w:eastAsia="zh-CN"/>
            </w:rPr>
          </w:rPrChange>
        </w:rPr>
        <w:t>六、响应文件组成</w:t>
      </w:r>
    </w:p>
    <w:p>
      <w:pPr>
        <w:numPr>
          <w:ilvl w:val="0"/>
          <w:numId w:val="2"/>
        </w:numPr>
        <w:snapToGrid w:val="0"/>
        <w:spacing w:line="560" w:lineRule="exact"/>
        <w:ind w:firstLine="614" w:firstLineChars="192"/>
        <w:rPr>
          <w:rFonts w:hint="eastAsia" w:ascii="仿宋_GB2312" w:hAnsi="仿宋_GB2312" w:eastAsia="仿宋_GB2312" w:cs="仿宋_GB2312"/>
          <w:sz w:val="32"/>
          <w:szCs w:val="32"/>
          <w:lang w:val="en-US" w:eastAsia="zh-CN"/>
          <w:rPrChange w:id="356" w:author="叶思静" w:date="2022-07-25T15:51:58Z">
            <w:rPr>
              <w:rFonts w:hint="eastAsia" w:ascii="仿宋_GB2312" w:eastAsia="仿宋_GB2312"/>
              <w:sz w:val="32"/>
              <w:szCs w:val="32"/>
              <w:lang w:val="en-US" w:eastAsia="zh-CN"/>
            </w:rPr>
          </w:rPrChange>
        </w:rPr>
        <w:pPrChange w:id="355" w:author="梁杰峰" w:date="2022-07-15T11:57:04Z">
          <w:pPr>
            <w:numPr>
              <w:ilvl w:val="0"/>
              <w:numId w:val="2"/>
            </w:numPr>
            <w:snapToGrid w:val="0"/>
            <w:spacing w:line="312" w:lineRule="auto"/>
            <w:ind w:firstLine="614" w:firstLineChars="192"/>
          </w:pPr>
        </w:pPrChange>
      </w:pPr>
      <w:r>
        <w:rPr>
          <w:rFonts w:hint="eastAsia" w:ascii="仿宋_GB2312" w:hAnsi="仿宋_GB2312" w:eastAsia="仿宋_GB2312" w:cs="仿宋_GB2312"/>
          <w:sz w:val="32"/>
          <w:szCs w:val="32"/>
          <w:lang w:val="en-US" w:eastAsia="zh-CN"/>
          <w:rPrChange w:id="357" w:author="叶思静" w:date="2022-07-25T15:51:58Z">
            <w:rPr>
              <w:rFonts w:hint="eastAsia" w:ascii="仿宋_GB2312" w:eastAsia="仿宋_GB2312"/>
              <w:sz w:val="32"/>
              <w:szCs w:val="32"/>
              <w:lang w:val="en-US" w:eastAsia="zh-CN"/>
            </w:rPr>
          </w:rPrChange>
        </w:rPr>
        <w:t>请各潜在供应方对照《</w:t>
      </w:r>
      <w:r>
        <w:rPr>
          <w:rFonts w:hint="eastAsia" w:ascii="仿宋_GB2312" w:hAnsi="仿宋_GB2312" w:eastAsia="仿宋_GB2312" w:cs="仿宋_GB2312"/>
          <w:sz w:val="32"/>
          <w:szCs w:val="32"/>
          <w:lang w:eastAsia="zh-CN"/>
          <w:rPrChange w:id="358" w:author="叶思静" w:date="2022-07-25T15:51:58Z">
            <w:rPr>
              <w:rFonts w:hint="eastAsia" w:ascii="仿宋_GB2312" w:eastAsia="仿宋_GB2312"/>
              <w:sz w:val="32"/>
              <w:szCs w:val="32"/>
              <w:lang w:eastAsia="zh-CN"/>
            </w:rPr>
          </w:rPrChange>
        </w:rPr>
        <w:t>润泽园</w:t>
      </w:r>
      <w:r>
        <w:rPr>
          <w:rFonts w:hint="eastAsia" w:ascii="仿宋_GB2312" w:hAnsi="仿宋_GB2312" w:eastAsia="仿宋_GB2312" w:cs="仿宋_GB2312"/>
          <w:sz w:val="32"/>
          <w:szCs w:val="32"/>
          <w:lang w:val="en-US" w:eastAsia="zh-CN"/>
          <w:rPrChange w:id="359" w:author="叶思静" w:date="2022-07-25T15:51:58Z">
            <w:rPr>
              <w:rFonts w:hint="eastAsia" w:ascii="仿宋_GB2312" w:eastAsia="仿宋_GB2312"/>
              <w:sz w:val="32"/>
              <w:szCs w:val="32"/>
              <w:lang w:val="en-US" w:eastAsia="zh-CN"/>
            </w:rPr>
          </w:rPrChange>
        </w:rPr>
        <w:t>4幢保障性租赁住房改造项目</w:t>
      </w:r>
      <w:ins w:id="360" w:author="叶思静" w:date="2022-07-25T15:01:11Z">
        <w:r>
          <w:rPr>
            <w:rFonts w:hint="eastAsia" w:ascii="仿宋_GB2312" w:hAnsi="仿宋_GB2312" w:eastAsia="仿宋_GB2312" w:cs="仿宋_GB2312"/>
            <w:sz w:val="32"/>
            <w:szCs w:val="32"/>
            <w:lang w:val="en-US" w:eastAsia="zh-CN"/>
            <w:rPrChange w:id="361" w:author="叶思静" w:date="2022-07-25T15:51:58Z">
              <w:rPr>
                <w:rFonts w:hint="eastAsia" w:ascii="仿宋_GB2312" w:eastAsia="仿宋_GB2312"/>
                <w:sz w:val="32"/>
                <w:szCs w:val="32"/>
                <w:lang w:val="en-US" w:eastAsia="zh-CN"/>
              </w:rPr>
            </w:rPrChange>
          </w:rPr>
          <w:t>配</w:t>
        </w:r>
      </w:ins>
      <w:ins w:id="362" w:author="叶思静" w:date="2022-07-25T15:01:12Z">
        <w:r>
          <w:rPr>
            <w:rFonts w:hint="eastAsia" w:ascii="仿宋_GB2312" w:hAnsi="仿宋_GB2312" w:eastAsia="仿宋_GB2312" w:cs="仿宋_GB2312"/>
            <w:sz w:val="32"/>
            <w:szCs w:val="32"/>
            <w:lang w:val="en-US" w:eastAsia="zh-CN"/>
            <w:rPrChange w:id="363" w:author="叶思静" w:date="2022-07-25T15:51:58Z">
              <w:rPr>
                <w:rFonts w:hint="eastAsia" w:ascii="仿宋_GB2312" w:eastAsia="仿宋_GB2312"/>
                <w:sz w:val="32"/>
                <w:szCs w:val="32"/>
                <w:lang w:val="en-US" w:eastAsia="zh-CN"/>
              </w:rPr>
            </w:rPrChange>
          </w:rPr>
          <w:t>套</w:t>
        </w:r>
      </w:ins>
      <w:r>
        <w:rPr>
          <w:rFonts w:hint="eastAsia" w:ascii="仿宋_GB2312" w:hAnsi="仿宋_GB2312" w:eastAsia="仿宋_GB2312" w:cs="仿宋_GB2312"/>
          <w:sz w:val="32"/>
          <w:szCs w:val="32"/>
          <w:rPrChange w:id="364" w:author="叶思静" w:date="2022-07-25T15:51:58Z">
            <w:rPr>
              <w:rFonts w:hint="eastAsia" w:ascii="仿宋_GB2312" w:eastAsia="仿宋_GB2312"/>
              <w:sz w:val="32"/>
              <w:szCs w:val="32"/>
            </w:rPr>
          </w:rPrChange>
        </w:rPr>
        <w:t>设</w:t>
      </w:r>
      <w:ins w:id="365" w:author="叶思静" w:date="2022-07-25T15:01:36Z">
        <w:r>
          <w:rPr>
            <w:rFonts w:hint="eastAsia" w:ascii="仿宋_GB2312" w:hAnsi="仿宋_GB2312" w:eastAsia="仿宋_GB2312" w:cs="仿宋_GB2312"/>
            <w:sz w:val="32"/>
            <w:szCs w:val="32"/>
            <w:lang w:eastAsia="zh-CN"/>
            <w:rPrChange w:id="366" w:author="叶思静" w:date="2022-07-25T15:51:58Z">
              <w:rPr>
                <w:rFonts w:hint="eastAsia" w:ascii="仿宋_GB2312" w:eastAsia="仿宋_GB2312"/>
                <w:sz w:val="32"/>
                <w:szCs w:val="32"/>
                <w:lang w:eastAsia="zh-CN"/>
              </w:rPr>
            </w:rPrChange>
          </w:rPr>
          <w:t>备</w:t>
        </w:r>
      </w:ins>
      <w:del w:id="367" w:author="叶思静" w:date="2022-07-25T15:01:35Z">
        <w:r>
          <w:rPr>
            <w:rFonts w:hint="eastAsia" w:ascii="仿宋_GB2312" w:hAnsi="仿宋_GB2312" w:eastAsia="仿宋_GB2312" w:cs="仿宋_GB2312"/>
            <w:sz w:val="32"/>
            <w:szCs w:val="32"/>
            <w:rPrChange w:id="368" w:author="叶思静" w:date="2022-07-25T15:51:58Z">
              <w:rPr>
                <w:rFonts w:hint="eastAsia" w:ascii="仿宋_GB2312" w:eastAsia="仿宋_GB2312"/>
                <w:sz w:val="32"/>
                <w:szCs w:val="32"/>
              </w:rPr>
            </w:rPrChange>
          </w:rPr>
          <w:delText>施</w:delText>
        </w:r>
      </w:del>
      <w:r>
        <w:rPr>
          <w:rFonts w:hint="eastAsia" w:ascii="仿宋_GB2312" w:hAnsi="仿宋_GB2312" w:eastAsia="仿宋_GB2312" w:cs="仿宋_GB2312"/>
          <w:sz w:val="32"/>
          <w:szCs w:val="32"/>
          <w:rPrChange w:id="369" w:author="叶思静" w:date="2022-07-25T15:51:58Z">
            <w:rPr>
              <w:rFonts w:hint="eastAsia" w:ascii="仿宋_GB2312" w:eastAsia="仿宋_GB2312"/>
              <w:sz w:val="32"/>
              <w:szCs w:val="32"/>
            </w:rPr>
          </w:rPrChange>
        </w:rPr>
        <w:t>采购</w:t>
      </w:r>
      <w:del w:id="370" w:author="叶思静" w:date="2022-07-25T15:01:49Z">
        <w:r>
          <w:rPr>
            <w:rFonts w:hint="eastAsia" w:ascii="仿宋_GB2312" w:hAnsi="仿宋_GB2312" w:eastAsia="仿宋_GB2312" w:cs="仿宋_GB2312"/>
            <w:sz w:val="32"/>
            <w:szCs w:val="32"/>
            <w:rPrChange w:id="371" w:author="叶思静" w:date="2022-07-25T15:51:58Z">
              <w:rPr>
                <w:rFonts w:hint="eastAsia" w:ascii="仿宋_GB2312" w:eastAsia="仿宋_GB2312"/>
                <w:sz w:val="32"/>
                <w:szCs w:val="32"/>
              </w:rPr>
            </w:rPrChange>
          </w:rPr>
          <w:delText>项目</w:delText>
        </w:r>
      </w:del>
      <w:del w:id="372" w:author="叶思静" w:date="2022-07-25T15:01:49Z">
        <w:r>
          <w:rPr>
            <w:rFonts w:hint="eastAsia" w:ascii="仿宋_GB2312" w:hAnsi="仿宋_GB2312" w:eastAsia="仿宋_GB2312" w:cs="仿宋_GB2312"/>
            <w:sz w:val="32"/>
            <w:szCs w:val="32"/>
            <w:lang w:eastAsia="zh-CN"/>
            <w:rPrChange w:id="373" w:author="叶思静" w:date="2022-07-25T15:51:58Z">
              <w:rPr>
                <w:rFonts w:hint="eastAsia" w:ascii="仿宋_GB2312" w:eastAsia="仿宋_GB2312"/>
                <w:sz w:val="32"/>
                <w:szCs w:val="32"/>
                <w:lang w:eastAsia="zh-CN"/>
              </w:rPr>
            </w:rPrChange>
          </w:rPr>
          <w:delText>采购</w:delText>
        </w:r>
      </w:del>
      <w:r>
        <w:rPr>
          <w:rFonts w:hint="eastAsia" w:ascii="仿宋_GB2312" w:hAnsi="仿宋_GB2312" w:eastAsia="仿宋_GB2312" w:cs="仿宋_GB2312"/>
          <w:sz w:val="32"/>
          <w:szCs w:val="32"/>
          <w:lang w:eastAsia="zh-CN"/>
          <w:rPrChange w:id="374" w:author="叶思静" w:date="2022-07-25T15:51:58Z">
            <w:rPr>
              <w:rFonts w:hint="eastAsia" w:ascii="仿宋_GB2312" w:eastAsia="仿宋_GB2312"/>
              <w:sz w:val="32"/>
              <w:szCs w:val="32"/>
              <w:lang w:eastAsia="zh-CN"/>
            </w:rPr>
          </w:rPrChange>
        </w:rPr>
        <w:t>清单</w:t>
      </w:r>
      <w:r>
        <w:rPr>
          <w:rFonts w:hint="eastAsia" w:ascii="仿宋_GB2312" w:hAnsi="仿宋_GB2312" w:eastAsia="仿宋_GB2312" w:cs="仿宋_GB2312"/>
          <w:sz w:val="32"/>
          <w:szCs w:val="32"/>
          <w:lang w:val="en-US" w:eastAsia="zh-CN"/>
          <w:rPrChange w:id="375" w:author="叶思静" w:date="2022-07-25T15:51:58Z">
            <w:rPr>
              <w:rFonts w:hint="eastAsia" w:ascii="仿宋_GB2312" w:eastAsia="仿宋_GB2312"/>
              <w:sz w:val="32"/>
              <w:szCs w:val="32"/>
              <w:lang w:val="en-US" w:eastAsia="zh-CN"/>
            </w:rPr>
          </w:rPrChange>
        </w:rPr>
        <w:t>》(见附件)，自行到现场对采购内容进行评估后，编制项目响应文件。包含：</w:t>
      </w:r>
    </w:p>
    <w:p>
      <w:pPr>
        <w:snapToGrid w:val="0"/>
        <w:spacing w:line="560" w:lineRule="exact"/>
        <w:ind w:firstLine="614" w:firstLineChars="192"/>
        <w:rPr>
          <w:rFonts w:hint="eastAsia" w:ascii="仿宋_GB2312" w:hAnsi="仿宋_GB2312" w:eastAsia="仿宋_GB2312" w:cs="仿宋_GB2312"/>
          <w:sz w:val="32"/>
          <w:szCs w:val="32"/>
          <w:lang w:val="en-US" w:eastAsia="zh-CN"/>
          <w:rPrChange w:id="377" w:author="叶思静" w:date="2022-07-25T15:51:58Z">
            <w:rPr>
              <w:rFonts w:hint="eastAsia" w:ascii="仿宋_GB2312" w:eastAsia="仿宋_GB2312"/>
              <w:sz w:val="32"/>
              <w:szCs w:val="32"/>
              <w:lang w:val="en-US" w:eastAsia="zh-CN"/>
            </w:rPr>
          </w:rPrChange>
        </w:rPr>
        <w:pPrChange w:id="376" w:author="梁杰峰" w:date="2022-07-15T11:57:04Z">
          <w:pPr>
            <w:snapToGrid w:val="0"/>
            <w:spacing w:line="312" w:lineRule="auto"/>
            <w:ind w:firstLine="614" w:firstLineChars="192"/>
          </w:pPr>
        </w:pPrChange>
      </w:pPr>
      <w:r>
        <w:rPr>
          <w:rFonts w:hint="eastAsia" w:ascii="仿宋_GB2312" w:hAnsi="仿宋_GB2312" w:eastAsia="仿宋_GB2312" w:cs="仿宋_GB2312"/>
          <w:sz w:val="32"/>
          <w:szCs w:val="32"/>
          <w:lang w:val="en-US" w:eastAsia="zh-CN"/>
          <w:rPrChange w:id="378" w:author="叶思静" w:date="2022-07-25T15:51:58Z">
            <w:rPr>
              <w:rFonts w:hint="eastAsia" w:ascii="仿宋_GB2312" w:eastAsia="仿宋_GB2312"/>
              <w:sz w:val="32"/>
              <w:szCs w:val="32"/>
              <w:lang w:val="en-US" w:eastAsia="zh-CN"/>
            </w:rPr>
          </w:rPrChange>
        </w:rPr>
        <w:t>1.供应商报价响应情况；</w:t>
      </w:r>
    </w:p>
    <w:p>
      <w:pPr>
        <w:snapToGrid w:val="0"/>
        <w:spacing w:line="560" w:lineRule="exact"/>
        <w:ind w:firstLine="614" w:firstLineChars="192"/>
        <w:rPr>
          <w:rFonts w:hint="eastAsia" w:ascii="仿宋_GB2312" w:hAnsi="仿宋_GB2312" w:eastAsia="仿宋_GB2312" w:cs="仿宋_GB2312"/>
          <w:sz w:val="32"/>
          <w:szCs w:val="32"/>
          <w:lang w:val="en-US" w:eastAsia="zh-CN"/>
          <w:rPrChange w:id="380" w:author="叶思静" w:date="2022-07-25T15:51:58Z">
            <w:rPr>
              <w:rFonts w:hint="eastAsia" w:ascii="仿宋_GB2312" w:eastAsia="仿宋_GB2312"/>
              <w:sz w:val="32"/>
              <w:szCs w:val="32"/>
              <w:lang w:val="en-US" w:eastAsia="zh-CN"/>
            </w:rPr>
          </w:rPrChange>
        </w:rPr>
        <w:pPrChange w:id="379" w:author="梁杰峰" w:date="2022-07-15T11:57:04Z">
          <w:pPr>
            <w:snapToGrid w:val="0"/>
            <w:spacing w:line="312" w:lineRule="auto"/>
            <w:ind w:firstLine="614" w:firstLineChars="192"/>
          </w:pPr>
        </w:pPrChange>
      </w:pPr>
      <w:r>
        <w:rPr>
          <w:rFonts w:hint="eastAsia" w:ascii="仿宋_GB2312" w:hAnsi="仿宋_GB2312" w:eastAsia="仿宋_GB2312" w:cs="仿宋_GB2312"/>
          <w:sz w:val="32"/>
          <w:szCs w:val="32"/>
          <w:lang w:val="en-US" w:eastAsia="zh-CN"/>
          <w:rPrChange w:id="381" w:author="叶思静" w:date="2022-07-25T15:51:58Z">
            <w:rPr>
              <w:rFonts w:hint="eastAsia" w:ascii="仿宋_GB2312" w:eastAsia="仿宋_GB2312"/>
              <w:sz w:val="32"/>
              <w:szCs w:val="32"/>
              <w:lang w:val="en-US" w:eastAsia="zh-CN"/>
            </w:rPr>
          </w:rPrChange>
        </w:rPr>
        <w:t>2.供应商资格响应情况；</w:t>
      </w:r>
    </w:p>
    <w:p>
      <w:pPr>
        <w:snapToGrid w:val="0"/>
        <w:spacing w:line="560" w:lineRule="exact"/>
        <w:ind w:firstLine="614" w:firstLineChars="192"/>
        <w:rPr>
          <w:rFonts w:hint="eastAsia" w:ascii="仿宋_GB2312" w:hAnsi="仿宋_GB2312" w:eastAsia="仿宋_GB2312" w:cs="仿宋_GB2312"/>
          <w:sz w:val="32"/>
          <w:szCs w:val="32"/>
          <w:lang w:val="en-US" w:eastAsia="zh-CN"/>
          <w:rPrChange w:id="383" w:author="叶思静" w:date="2022-07-25T15:51:58Z">
            <w:rPr>
              <w:rFonts w:hint="default" w:ascii="仿宋_GB2312" w:eastAsia="仿宋_GB2312"/>
              <w:sz w:val="32"/>
              <w:szCs w:val="32"/>
              <w:lang w:val="en-US" w:eastAsia="zh-CN"/>
            </w:rPr>
          </w:rPrChange>
        </w:rPr>
        <w:pPrChange w:id="382" w:author="梁杰峰" w:date="2022-07-15T11:57:04Z">
          <w:pPr>
            <w:snapToGrid w:val="0"/>
            <w:spacing w:line="312" w:lineRule="auto"/>
            <w:ind w:firstLine="614" w:firstLineChars="192"/>
          </w:pPr>
        </w:pPrChange>
      </w:pPr>
      <w:r>
        <w:rPr>
          <w:rFonts w:hint="eastAsia" w:ascii="仿宋_GB2312" w:hAnsi="仿宋_GB2312" w:eastAsia="仿宋_GB2312" w:cs="仿宋_GB2312"/>
          <w:sz w:val="32"/>
          <w:szCs w:val="32"/>
          <w:lang w:val="en-US" w:eastAsia="zh-CN"/>
          <w:rPrChange w:id="384" w:author="叶思静" w:date="2022-07-25T15:51:58Z">
            <w:rPr>
              <w:rFonts w:hint="eastAsia" w:ascii="仿宋_GB2312" w:eastAsia="仿宋_GB2312"/>
              <w:sz w:val="32"/>
              <w:szCs w:val="32"/>
              <w:lang w:val="en-US" w:eastAsia="zh-CN"/>
            </w:rPr>
          </w:rPrChange>
        </w:rPr>
        <w:t>3.供应商施工人员配务情况</w:t>
      </w:r>
    </w:p>
    <w:p>
      <w:pPr>
        <w:snapToGrid w:val="0"/>
        <w:spacing w:line="560" w:lineRule="exact"/>
        <w:ind w:firstLine="614" w:firstLineChars="192"/>
        <w:rPr>
          <w:rFonts w:hint="eastAsia" w:ascii="仿宋_GB2312" w:hAnsi="仿宋_GB2312" w:eastAsia="仿宋_GB2312" w:cs="仿宋_GB2312"/>
          <w:sz w:val="32"/>
          <w:szCs w:val="32"/>
          <w:lang w:val="en-US" w:eastAsia="zh-CN"/>
          <w:rPrChange w:id="386" w:author="叶思静" w:date="2022-07-25T15:51:58Z">
            <w:rPr>
              <w:rFonts w:hint="eastAsia" w:ascii="仿宋_GB2312" w:eastAsia="仿宋_GB2312"/>
              <w:sz w:val="32"/>
              <w:szCs w:val="32"/>
              <w:lang w:val="en-US" w:eastAsia="zh-CN"/>
            </w:rPr>
          </w:rPrChange>
        </w:rPr>
        <w:pPrChange w:id="385" w:author="梁杰峰" w:date="2022-07-15T11:57:04Z">
          <w:pPr>
            <w:snapToGrid w:val="0"/>
            <w:spacing w:line="312" w:lineRule="auto"/>
            <w:ind w:firstLine="614" w:firstLineChars="192"/>
          </w:pPr>
        </w:pPrChange>
      </w:pPr>
      <w:r>
        <w:rPr>
          <w:rFonts w:hint="eastAsia" w:ascii="仿宋_GB2312" w:hAnsi="仿宋_GB2312" w:eastAsia="仿宋_GB2312" w:cs="仿宋_GB2312"/>
          <w:sz w:val="32"/>
          <w:szCs w:val="32"/>
          <w:lang w:val="en-US" w:eastAsia="zh-CN"/>
          <w:rPrChange w:id="387" w:author="叶思静" w:date="2022-07-25T15:51:58Z">
            <w:rPr>
              <w:rFonts w:hint="eastAsia" w:ascii="仿宋_GB2312" w:eastAsia="仿宋_GB2312"/>
              <w:sz w:val="32"/>
              <w:szCs w:val="32"/>
              <w:lang w:val="en-US" w:eastAsia="zh-CN"/>
            </w:rPr>
          </w:rPrChange>
        </w:rPr>
        <w:t>4.供应商企业信用情况；</w:t>
      </w:r>
    </w:p>
    <w:p>
      <w:pPr>
        <w:snapToGrid w:val="0"/>
        <w:spacing w:line="560" w:lineRule="exact"/>
        <w:ind w:firstLine="614" w:firstLineChars="192"/>
        <w:rPr>
          <w:rFonts w:hint="eastAsia" w:ascii="仿宋_GB2312" w:hAnsi="仿宋_GB2312" w:eastAsia="仿宋_GB2312" w:cs="仿宋_GB2312"/>
          <w:sz w:val="32"/>
          <w:szCs w:val="32"/>
          <w:lang w:val="en-US" w:eastAsia="zh-CN"/>
          <w:rPrChange w:id="389" w:author="叶思静" w:date="2022-07-25T15:51:58Z">
            <w:rPr>
              <w:rFonts w:hint="eastAsia" w:ascii="仿宋_GB2312" w:eastAsia="仿宋_GB2312"/>
              <w:sz w:val="32"/>
              <w:szCs w:val="32"/>
              <w:lang w:val="en-US" w:eastAsia="zh-CN"/>
            </w:rPr>
          </w:rPrChange>
        </w:rPr>
        <w:pPrChange w:id="388" w:author="梁杰峰" w:date="2022-07-15T11:57:04Z">
          <w:pPr>
            <w:snapToGrid w:val="0"/>
            <w:spacing w:line="312" w:lineRule="auto"/>
            <w:ind w:firstLine="614" w:firstLineChars="192"/>
          </w:pPr>
        </w:pPrChange>
      </w:pPr>
      <w:r>
        <w:rPr>
          <w:rFonts w:hint="eastAsia" w:ascii="仿宋_GB2312" w:hAnsi="仿宋_GB2312" w:eastAsia="仿宋_GB2312" w:cs="仿宋_GB2312"/>
          <w:sz w:val="32"/>
          <w:szCs w:val="32"/>
          <w:lang w:val="en-US" w:eastAsia="zh-CN"/>
          <w:rPrChange w:id="390" w:author="叶思静" w:date="2022-07-25T15:51:58Z">
            <w:rPr>
              <w:rFonts w:hint="eastAsia" w:ascii="仿宋_GB2312" w:eastAsia="仿宋_GB2312"/>
              <w:sz w:val="32"/>
              <w:szCs w:val="32"/>
              <w:lang w:val="en-US" w:eastAsia="zh-CN"/>
            </w:rPr>
          </w:rPrChange>
        </w:rPr>
        <w:t>5.供应商对项目售后服务的响应情况；</w:t>
      </w:r>
    </w:p>
    <w:p>
      <w:pPr>
        <w:snapToGrid w:val="0"/>
        <w:spacing w:line="560" w:lineRule="exact"/>
        <w:ind w:firstLine="614" w:firstLineChars="192"/>
        <w:rPr>
          <w:rFonts w:hint="eastAsia" w:ascii="仿宋_GB2312" w:hAnsi="仿宋_GB2312" w:eastAsia="仿宋_GB2312" w:cs="仿宋_GB2312"/>
          <w:bCs/>
          <w:sz w:val="32"/>
          <w:szCs w:val="32"/>
          <w:rPrChange w:id="392" w:author="叶思静" w:date="2022-07-25T15:51:58Z">
            <w:rPr>
              <w:rFonts w:hint="eastAsia" w:ascii="仿宋_GB2312" w:hAnsi="宋体" w:eastAsia="仿宋_GB2312"/>
              <w:bCs/>
              <w:sz w:val="32"/>
              <w:szCs w:val="32"/>
            </w:rPr>
          </w:rPrChange>
        </w:rPr>
        <w:pPrChange w:id="391" w:author="梁杰峰" w:date="2022-07-15T11:57:04Z">
          <w:pPr>
            <w:snapToGrid w:val="0"/>
            <w:spacing w:line="312" w:lineRule="auto"/>
            <w:ind w:firstLine="614" w:firstLineChars="192"/>
          </w:pPr>
        </w:pPrChange>
      </w:pPr>
      <w:r>
        <w:rPr>
          <w:rFonts w:hint="eastAsia" w:ascii="仿宋_GB2312" w:hAnsi="仿宋_GB2312" w:eastAsia="仿宋_GB2312" w:cs="仿宋_GB2312"/>
          <w:sz w:val="32"/>
          <w:szCs w:val="32"/>
          <w:lang w:val="en-US" w:eastAsia="zh-CN"/>
          <w:rPrChange w:id="393" w:author="叶思静" w:date="2022-07-25T15:51:58Z">
            <w:rPr>
              <w:rFonts w:hint="eastAsia" w:ascii="仿宋_GB2312" w:eastAsia="仿宋_GB2312"/>
              <w:sz w:val="32"/>
              <w:szCs w:val="32"/>
              <w:lang w:val="en-US" w:eastAsia="zh-CN"/>
            </w:rPr>
          </w:rPrChange>
        </w:rPr>
        <w:t>6.供应商对项目其他商务要求的响应情况；</w:t>
      </w:r>
    </w:p>
    <w:p>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firstLine="640"/>
        <w:jc w:val="left"/>
        <w:textAlignment w:val="auto"/>
        <w:rPr>
          <w:rFonts w:hint="eastAsia" w:ascii="仿宋_GB2312" w:hAnsi="仿宋_GB2312" w:eastAsia="仿宋_GB2312" w:cs="仿宋_GB2312"/>
          <w:color w:val="auto"/>
          <w:kern w:val="2"/>
          <w:sz w:val="32"/>
          <w:szCs w:val="32"/>
          <w:lang w:val="en-US" w:eastAsia="zh-CN" w:bidi="ar-SA"/>
          <w:rPrChange w:id="395" w:author="叶思静" w:date="2022-07-25T15:51:58Z">
            <w:rPr>
              <w:rFonts w:hint="eastAsia" w:ascii="Calibri" w:hAnsi="Calibri" w:eastAsia="宋体" w:cs="Times New Roman"/>
              <w:color w:val="auto"/>
              <w:kern w:val="2"/>
              <w:sz w:val="32"/>
              <w:szCs w:val="32"/>
              <w:lang w:val="en-US" w:eastAsia="zh-CN" w:bidi="ar-SA"/>
            </w:rPr>
          </w:rPrChange>
        </w:rPr>
        <w:pPrChange w:id="394" w:author="梁杰峰" w:date="2022-07-15T11:57:04Z">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ind w:firstLine="640"/>
            <w:jc w:val="left"/>
            <w:textAlignment w:val="auto"/>
          </w:pPr>
        </w:pPrChange>
      </w:pPr>
      <w:r>
        <w:rPr>
          <w:rFonts w:hint="eastAsia" w:ascii="仿宋_GB2312" w:hAnsi="仿宋_GB2312" w:eastAsia="仿宋_GB2312" w:cs="仿宋_GB2312"/>
          <w:b/>
          <w:bCs/>
          <w:kern w:val="2"/>
          <w:sz w:val="32"/>
          <w:szCs w:val="32"/>
          <w:lang w:val="en-US" w:eastAsia="zh-CN" w:bidi="ar-SA"/>
          <w:rPrChange w:id="396" w:author="叶思静" w:date="2022-07-25T15:51:58Z">
            <w:rPr>
              <w:rFonts w:hint="eastAsia" w:ascii="黑体" w:hAnsi="黑体" w:eastAsia="黑体" w:cs="黑体"/>
              <w:b/>
              <w:bCs/>
              <w:kern w:val="2"/>
              <w:sz w:val="32"/>
              <w:szCs w:val="32"/>
              <w:lang w:val="en-US" w:eastAsia="zh-CN" w:bidi="ar-SA"/>
            </w:rPr>
          </w:rPrChange>
        </w:rPr>
        <w:t>七、评审响应文件</w:t>
      </w:r>
    </w:p>
    <w:p>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firstLine="640"/>
        <w:jc w:val="left"/>
        <w:textAlignment w:val="auto"/>
        <w:rPr>
          <w:rFonts w:hint="eastAsia" w:ascii="仿宋_GB2312" w:hAnsi="仿宋_GB2312" w:eastAsia="仿宋_GB2312" w:cs="仿宋_GB2312"/>
          <w:color w:val="auto"/>
          <w:kern w:val="2"/>
          <w:sz w:val="32"/>
          <w:szCs w:val="32"/>
          <w:lang w:val="en-US" w:eastAsia="zh-CN" w:bidi="ar-SA"/>
        </w:rPr>
        <w:pPrChange w:id="397" w:author="梁杰峰" w:date="2022-07-15T11:57:04Z">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ind w:firstLine="640"/>
            <w:jc w:val="left"/>
            <w:textAlignment w:val="auto"/>
          </w:pPr>
        </w:pPrChange>
      </w:pPr>
      <w:r>
        <w:rPr>
          <w:rFonts w:hint="eastAsia" w:ascii="仿宋_GB2312" w:hAnsi="仿宋_GB2312" w:eastAsia="仿宋_GB2312" w:cs="仿宋_GB2312"/>
          <w:color w:val="auto"/>
          <w:kern w:val="2"/>
          <w:sz w:val="32"/>
          <w:szCs w:val="32"/>
          <w:lang w:val="en-US" w:eastAsia="zh-CN" w:bidi="ar-SA"/>
        </w:rPr>
        <w:t>（一）评审小组根据评审表分项内容，分别对企业资质、报价、服务内容等内容进行评分，汇总评审总得分按评审小组评分相加的平均值计算。</w:t>
      </w:r>
    </w:p>
    <w:p>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firstLine="640"/>
        <w:jc w:val="left"/>
        <w:textAlignment w:val="auto"/>
        <w:rPr>
          <w:rFonts w:hint="eastAsia" w:ascii="仿宋_GB2312" w:hAnsi="仿宋_GB2312" w:eastAsia="仿宋_GB2312" w:cs="仿宋_GB2312"/>
          <w:color w:val="auto"/>
          <w:kern w:val="2"/>
          <w:sz w:val="32"/>
          <w:szCs w:val="32"/>
          <w:lang w:val="en-US" w:eastAsia="zh-CN" w:bidi="ar-SA"/>
        </w:rPr>
        <w:pPrChange w:id="398" w:author="梁杰峰" w:date="2022-07-15T11:57:04Z">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ind w:firstLine="640"/>
            <w:jc w:val="left"/>
            <w:textAlignment w:val="auto"/>
          </w:pPr>
        </w:pPrChange>
      </w:pPr>
      <w:r>
        <w:rPr>
          <w:rFonts w:hint="eastAsia" w:ascii="仿宋_GB2312" w:hAnsi="仿宋_GB2312" w:eastAsia="仿宋_GB2312" w:cs="仿宋_GB2312"/>
          <w:color w:val="auto"/>
          <w:kern w:val="2"/>
          <w:sz w:val="32"/>
          <w:szCs w:val="32"/>
          <w:lang w:val="en-US" w:eastAsia="zh-CN" w:bidi="ar-SA"/>
        </w:rPr>
        <w:t>（二）计算错误将按以下方法更正:如果单价、数量的积与总价不相等，以单价为准修改总价。如果供应商不接受对其错误的更正，其供应将被拒绝。如果用文字表述的数值与数字表述的数值不一致，则以文字表述的数值为准。若供应商拒绝接受上述修正，其供应将被拒绝。</w:t>
      </w:r>
    </w:p>
    <w:p>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firstLine="640"/>
        <w:jc w:val="left"/>
        <w:textAlignment w:val="auto"/>
        <w:rPr>
          <w:rFonts w:hint="eastAsia" w:ascii="仿宋_GB2312" w:hAnsi="仿宋_GB2312" w:eastAsia="仿宋_GB2312" w:cs="仿宋_GB2312"/>
          <w:color w:val="auto"/>
          <w:kern w:val="2"/>
          <w:sz w:val="32"/>
          <w:szCs w:val="32"/>
          <w:lang w:val="en-US" w:eastAsia="zh-CN" w:bidi="ar-SA"/>
        </w:rPr>
        <w:pPrChange w:id="399" w:author="梁杰峰" w:date="2022-07-15T11:57:04Z">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ind w:firstLine="640"/>
            <w:jc w:val="left"/>
            <w:textAlignment w:val="auto"/>
          </w:pPr>
        </w:pPrChange>
      </w:pPr>
      <w:r>
        <w:rPr>
          <w:rFonts w:hint="eastAsia" w:ascii="仿宋_GB2312" w:hAnsi="仿宋_GB2312" w:eastAsia="仿宋_GB2312" w:cs="仿宋_GB2312"/>
          <w:color w:val="auto"/>
          <w:kern w:val="2"/>
          <w:sz w:val="32"/>
          <w:szCs w:val="32"/>
          <w:lang w:val="en-US" w:eastAsia="zh-CN" w:bidi="ar-SA"/>
        </w:rPr>
        <w:t>（三）评审小组确认响应文件是否响应采购文件，只根据响应文件本身的内容，而不寻找外部的证据。</w:t>
      </w:r>
    </w:p>
    <w:p>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firstLine="640"/>
        <w:jc w:val="left"/>
        <w:textAlignment w:val="auto"/>
        <w:rPr>
          <w:rFonts w:hint="eastAsia" w:ascii="仿宋_GB2312" w:hAnsi="仿宋_GB2312" w:eastAsia="仿宋_GB2312" w:cs="仿宋_GB2312"/>
          <w:color w:val="auto"/>
          <w:kern w:val="2"/>
          <w:sz w:val="32"/>
          <w:szCs w:val="32"/>
          <w:lang w:val="en-US" w:eastAsia="zh-CN" w:bidi="ar-SA"/>
        </w:rPr>
        <w:pPrChange w:id="400" w:author="梁杰峰" w:date="2022-07-15T11:57:04Z">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ind w:firstLine="640"/>
            <w:jc w:val="left"/>
            <w:textAlignment w:val="auto"/>
          </w:pPr>
        </w:pPrChange>
      </w:pPr>
      <w:r>
        <w:rPr>
          <w:rFonts w:hint="eastAsia" w:ascii="仿宋_GB2312" w:hAnsi="仿宋_GB2312" w:eastAsia="仿宋_GB2312" w:cs="仿宋_GB2312"/>
          <w:color w:val="auto"/>
          <w:kern w:val="2"/>
          <w:sz w:val="32"/>
          <w:szCs w:val="32"/>
          <w:lang w:val="en-US" w:eastAsia="zh-CN" w:bidi="ar-SA"/>
        </w:rPr>
        <w:t>（四）发现供应商有下列情况之一，其供应将被拒绝：</w:t>
      </w:r>
    </w:p>
    <w:p>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firstLine="640"/>
        <w:jc w:val="left"/>
        <w:textAlignment w:val="auto"/>
        <w:rPr>
          <w:rFonts w:hint="eastAsia" w:ascii="仿宋_GB2312" w:hAnsi="仿宋_GB2312" w:eastAsia="仿宋_GB2312" w:cs="仿宋_GB2312"/>
          <w:color w:val="auto"/>
          <w:kern w:val="2"/>
          <w:sz w:val="32"/>
          <w:szCs w:val="32"/>
          <w:lang w:val="en-US" w:eastAsia="zh-CN" w:bidi="ar-SA"/>
        </w:rPr>
        <w:pPrChange w:id="401" w:author="梁杰峰" w:date="2022-07-15T11:57:04Z">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ind w:firstLine="640"/>
            <w:jc w:val="left"/>
            <w:textAlignment w:val="auto"/>
          </w:pPr>
        </w:pPrChange>
      </w:pPr>
      <w:r>
        <w:rPr>
          <w:rFonts w:hint="eastAsia" w:ascii="仿宋_GB2312" w:hAnsi="仿宋_GB2312" w:eastAsia="仿宋_GB2312" w:cs="仿宋_GB2312"/>
          <w:color w:val="auto"/>
          <w:kern w:val="2"/>
          <w:sz w:val="32"/>
          <w:szCs w:val="32"/>
          <w:lang w:val="en-US" w:eastAsia="zh-CN" w:bidi="ar-SA"/>
        </w:rPr>
        <w:t>1.响应文件未加盖法人或单位公章和未有法定代表人、单位负责人或者被授权人签名的；</w:t>
      </w:r>
    </w:p>
    <w:p>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firstLine="640"/>
        <w:jc w:val="left"/>
        <w:textAlignment w:val="auto"/>
        <w:rPr>
          <w:rFonts w:hint="eastAsia" w:ascii="仿宋_GB2312" w:hAnsi="仿宋_GB2312" w:eastAsia="仿宋_GB2312" w:cs="仿宋_GB2312"/>
          <w:color w:val="auto"/>
          <w:kern w:val="2"/>
          <w:sz w:val="32"/>
          <w:szCs w:val="32"/>
          <w:lang w:val="en-US" w:eastAsia="zh-CN" w:bidi="ar-SA"/>
        </w:rPr>
        <w:pPrChange w:id="402" w:author="梁杰峰" w:date="2022-07-15T11:57:04Z">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ind w:firstLine="640"/>
            <w:jc w:val="left"/>
            <w:textAlignment w:val="auto"/>
          </w:pPr>
        </w:pPrChange>
      </w:pPr>
      <w:r>
        <w:rPr>
          <w:rFonts w:hint="eastAsia" w:ascii="仿宋_GB2312" w:hAnsi="仿宋_GB2312" w:eastAsia="仿宋_GB2312" w:cs="仿宋_GB2312"/>
          <w:color w:val="auto"/>
          <w:kern w:val="2"/>
          <w:sz w:val="32"/>
          <w:szCs w:val="32"/>
          <w:lang w:val="en-US" w:eastAsia="zh-CN" w:bidi="ar-SA"/>
        </w:rPr>
        <w:t>2.响应文件签字人无有效委托的；</w:t>
      </w:r>
    </w:p>
    <w:p>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firstLine="640"/>
        <w:jc w:val="left"/>
        <w:textAlignment w:val="auto"/>
        <w:rPr>
          <w:rFonts w:hint="eastAsia" w:ascii="仿宋_GB2312" w:hAnsi="仿宋_GB2312" w:eastAsia="仿宋_GB2312" w:cs="仿宋_GB2312"/>
          <w:color w:val="auto"/>
          <w:kern w:val="2"/>
          <w:sz w:val="32"/>
          <w:szCs w:val="32"/>
          <w:lang w:val="en-US" w:eastAsia="zh-CN" w:bidi="ar-SA"/>
        </w:rPr>
        <w:pPrChange w:id="403" w:author="梁杰峰" w:date="2022-07-15T11:57:04Z">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ind w:firstLine="640"/>
            <w:jc w:val="left"/>
            <w:textAlignment w:val="auto"/>
          </w:pPr>
        </w:pPrChange>
      </w:pPr>
      <w:r>
        <w:rPr>
          <w:rFonts w:hint="eastAsia" w:ascii="仿宋_GB2312" w:hAnsi="仿宋_GB2312" w:eastAsia="仿宋_GB2312" w:cs="仿宋_GB2312"/>
          <w:color w:val="auto"/>
          <w:kern w:val="2"/>
          <w:sz w:val="32"/>
          <w:szCs w:val="32"/>
          <w:lang w:val="en-US" w:eastAsia="zh-CN" w:bidi="ar-SA"/>
        </w:rPr>
        <w:t>3.供应商资格条件不符合采购文件要求的，或者拒不按照要求对响应文件进行澄清、说明或者纠正的。</w:t>
      </w:r>
    </w:p>
    <w:p>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firstLine="640"/>
        <w:jc w:val="left"/>
        <w:textAlignment w:val="auto"/>
        <w:rPr>
          <w:rFonts w:hint="eastAsia" w:ascii="仿宋_GB2312" w:hAnsi="仿宋_GB2312" w:eastAsia="仿宋_GB2312" w:cs="仿宋_GB2312"/>
          <w:color w:val="auto"/>
          <w:kern w:val="2"/>
          <w:sz w:val="32"/>
          <w:szCs w:val="32"/>
          <w:lang w:val="en-US" w:eastAsia="zh-CN" w:bidi="ar-SA"/>
          <w:rPrChange w:id="405" w:author="叶思静" w:date="2022-07-25T15:51:58Z">
            <w:rPr>
              <w:rFonts w:hint="default" w:ascii="黑体" w:hAnsi="黑体" w:eastAsia="黑体" w:cs="黑体"/>
              <w:color w:val="auto"/>
              <w:kern w:val="2"/>
              <w:sz w:val="32"/>
              <w:szCs w:val="32"/>
              <w:lang w:val="en-US" w:eastAsia="zh-CN" w:bidi="ar-SA"/>
            </w:rPr>
          </w:rPrChange>
        </w:rPr>
        <w:pPrChange w:id="404" w:author="梁杰峰" w:date="2022-07-15T11:57:04Z">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ind w:firstLine="640"/>
            <w:jc w:val="left"/>
            <w:textAlignment w:val="auto"/>
          </w:pPr>
        </w:pPrChange>
      </w:pPr>
      <w:r>
        <w:rPr>
          <w:rFonts w:hint="eastAsia" w:ascii="仿宋_GB2312" w:hAnsi="仿宋_GB2312" w:eastAsia="仿宋_GB2312" w:cs="仿宋_GB2312"/>
          <w:color w:val="auto"/>
          <w:kern w:val="2"/>
          <w:sz w:val="32"/>
          <w:szCs w:val="32"/>
          <w:lang w:val="en-US" w:eastAsia="zh-CN" w:bidi="ar-SA"/>
          <w:rPrChange w:id="406" w:author="叶思静" w:date="2022-07-25T15:51:58Z">
            <w:rPr>
              <w:rFonts w:hint="eastAsia" w:ascii="黑体" w:hAnsi="黑体" w:eastAsia="黑体" w:cs="黑体"/>
              <w:color w:val="auto"/>
              <w:kern w:val="2"/>
              <w:sz w:val="32"/>
              <w:szCs w:val="32"/>
              <w:lang w:val="en-US" w:eastAsia="zh-CN" w:bidi="ar-SA"/>
            </w:rPr>
          </w:rPrChange>
        </w:rPr>
        <w:t>八、确定成交供应商</w:t>
      </w:r>
    </w:p>
    <w:p>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firstLine="640"/>
        <w:jc w:val="left"/>
        <w:textAlignment w:val="auto"/>
        <w:rPr>
          <w:rFonts w:hint="eastAsia" w:ascii="仿宋_GB2312" w:hAnsi="仿宋_GB2312" w:eastAsia="仿宋_GB2312" w:cs="仿宋_GB2312"/>
          <w:color w:val="auto"/>
          <w:kern w:val="2"/>
          <w:sz w:val="32"/>
          <w:szCs w:val="32"/>
          <w:lang w:val="en-US" w:eastAsia="zh-CN" w:bidi="ar-SA"/>
        </w:rPr>
        <w:pPrChange w:id="407" w:author="梁杰峰" w:date="2022-07-15T11:57:04Z">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ind w:firstLine="640"/>
            <w:jc w:val="left"/>
            <w:textAlignment w:val="auto"/>
          </w:pPr>
        </w:pPrChange>
      </w:pPr>
      <w:bookmarkStart w:id="0" w:name="_Toc475249142"/>
      <w:r>
        <w:rPr>
          <w:rFonts w:hint="eastAsia" w:ascii="仿宋_GB2312" w:hAnsi="仿宋_GB2312" w:eastAsia="仿宋_GB2312" w:cs="仿宋_GB2312"/>
          <w:color w:val="auto"/>
          <w:kern w:val="2"/>
          <w:sz w:val="32"/>
          <w:szCs w:val="32"/>
          <w:lang w:val="en-US" w:eastAsia="zh-CN" w:bidi="ar-SA"/>
        </w:rPr>
        <w:t>（一）评审小组完成评审工作后，出具评审结果，推荐成交候选供应商。</w:t>
      </w:r>
    </w:p>
    <w:p>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firstLine="640"/>
        <w:jc w:val="left"/>
        <w:textAlignment w:val="auto"/>
        <w:rPr>
          <w:rFonts w:hint="eastAsia" w:ascii="仿宋_GB2312" w:hAnsi="仿宋_GB2312" w:eastAsia="仿宋_GB2312" w:cs="仿宋_GB2312"/>
          <w:color w:val="auto"/>
          <w:kern w:val="2"/>
          <w:sz w:val="32"/>
          <w:szCs w:val="32"/>
          <w:lang w:val="en-US" w:eastAsia="zh-CN" w:bidi="ar-SA"/>
        </w:rPr>
        <w:pPrChange w:id="408" w:author="梁杰峰" w:date="2022-07-15T11:57:04Z">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ind w:firstLine="640"/>
            <w:jc w:val="left"/>
            <w:textAlignment w:val="auto"/>
          </w:pPr>
        </w:pPrChange>
      </w:pPr>
      <w:r>
        <w:rPr>
          <w:rFonts w:hint="eastAsia" w:ascii="仿宋_GB2312" w:hAnsi="仿宋_GB2312" w:eastAsia="仿宋_GB2312" w:cs="仿宋_GB2312"/>
          <w:color w:val="auto"/>
          <w:kern w:val="2"/>
          <w:sz w:val="32"/>
          <w:szCs w:val="32"/>
          <w:lang w:val="en-US" w:eastAsia="zh-CN" w:bidi="ar-SA"/>
        </w:rPr>
        <w:t>（二）采购人公示评审结果，公示期间未收到异议的，公示结束后确定最终成交供应商。</w:t>
      </w:r>
    </w:p>
    <w:bookmarkEnd w:id="0"/>
    <w:p>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firstLine="640"/>
        <w:jc w:val="left"/>
        <w:textAlignment w:val="auto"/>
        <w:rPr>
          <w:rFonts w:hint="eastAsia" w:ascii="仿宋_GB2312" w:hAnsi="仿宋_GB2312" w:eastAsia="仿宋_GB2312" w:cs="仿宋_GB2312"/>
          <w:color w:val="auto"/>
          <w:kern w:val="2"/>
          <w:sz w:val="32"/>
          <w:szCs w:val="32"/>
          <w:lang w:val="en-US" w:eastAsia="zh-CN" w:bidi="ar-SA"/>
        </w:rPr>
        <w:pPrChange w:id="409" w:author="梁杰峰" w:date="2022-07-15T11:57:04Z">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ind w:firstLine="640"/>
            <w:jc w:val="left"/>
            <w:textAlignment w:val="auto"/>
          </w:pPr>
        </w:pPrChange>
      </w:pPr>
      <w:r>
        <w:rPr>
          <w:rFonts w:hint="eastAsia" w:ascii="仿宋_GB2312" w:hAnsi="仿宋_GB2312" w:eastAsia="仿宋_GB2312" w:cs="仿宋_GB2312"/>
          <w:color w:val="auto"/>
          <w:kern w:val="2"/>
          <w:sz w:val="32"/>
          <w:szCs w:val="32"/>
          <w:lang w:val="en-US" w:eastAsia="zh-CN" w:bidi="ar-SA"/>
        </w:rPr>
        <w:t>（三）确定成交供应商后，采购人签发成交通知书。</w:t>
      </w:r>
    </w:p>
    <w:p>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firstLine="640"/>
        <w:jc w:val="left"/>
        <w:textAlignment w:val="auto"/>
        <w:rPr>
          <w:ins w:id="411" w:author="梁杰峰" w:date="2022-07-15T11:09:22Z"/>
          <w:rFonts w:hint="eastAsia" w:ascii="仿宋_GB2312" w:hAnsi="仿宋_GB2312" w:eastAsia="仿宋_GB2312" w:cs="仿宋_GB2312"/>
          <w:color w:val="auto"/>
          <w:kern w:val="2"/>
          <w:sz w:val="32"/>
          <w:szCs w:val="32"/>
          <w:lang w:val="en-US" w:eastAsia="zh-CN" w:bidi="ar-SA"/>
        </w:rPr>
        <w:pPrChange w:id="410" w:author="梁杰峰" w:date="2022-07-15T11:57:04Z">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ind w:firstLine="640"/>
            <w:jc w:val="left"/>
            <w:textAlignment w:val="auto"/>
          </w:pPr>
        </w:pPrChange>
      </w:pPr>
      <w:r>
        <w:rPr>
          <w:rFonts w:hint="eastAsia" w:ascii="仿宋_GB2312" w:hAnsi="仿宋_GB2312" w:eastAsia="仿宋_GB2312" w:cs="仿宋_GB2312"/>
          <w:color w:val="auto"/>
          <w:kern w:val="2"/>
          <w:sz w:val="32"/>
          <w:szCs w:val="32"/>
          <w:lang w:val="en-US" w:eastAsia="zh-CN" w:bidi="ar-SA"/>
        </w:rPr>
        <w:t>（四）成交通知书是签订采购合同的依据和组成部分。</w:t>
      </w:r>
    </w:p>
    <w:p>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firstLine="640"/>
        <w:jc w:val="left"/>
        <w:textAlignment w:val="auto"/>
        <w:rPr>
          <w:ins w:id="413" w:author="梁杰峰" w:date="2022-07-15T11:09:24Z"/>
          <w:rFonts w:hint="eastAsia" w:ascii="仿宋_GB2312" w:hAnsi="仿宋_GB2312" w:eastAsia="仿宋_GB2312" w:cs="仿宋_GB2312"/>
          <w:color w:val="auto"/>
          <w:kern w:val="2"/>
          <w:sz w:val="32"/>
          <w:szCs w:val="32"/>
          <w:lang w:val="en-US" w:eastAsia="zh-CN" w:bidi="ar-SA"/>
          <w:rPrChange w:id="414" w:author="叶思静" w:date="2022-07-25T15:51:58Z">
            <w:rPr>
              <w:ins w:id="415" w:author="梁杰峰" w:date="2022-07-15T11:09:24Z"/>
              <w:rFonts w:hint="eastAsia" w:ascii="黑体" w:hAnsi="黑体" w:eastAsia="黑体" w:cs="黑体"/>
              <w:color w:val="auto"/>
              <w:kern w:val="2"/>
              <w:sz w:val="32"/>
              <w:szCs w:val="32"/>
              <w:lang w:val="en-US" w:eastAsia="zh-CN" w:bidi="ar-SA"/>
            </w:rPr>
          </w:rPrChange>
        </w:rPr>
        <w:pPrChange w:id="412" w:author="梁杰峰" w:date="2022-07-15T11:57:04Z">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ind w:firstLine="640"/>
            <w:jc w:val="left"/>
            <w:textAlignment w:val="auto"/>
          </w:pPr>
        </w:pPrChange>
      </w:pPr>
      <w:ins w:id="416" w:author="梁杰峰" w:date="2022-07-15T11:09:24Z">
        <w:r>
          <w:rPr>
            <w:rFonts w:hint="eastAsia" w:ascii="仿宋_GB2312" w:hAnsi="仿宋_GB2312" w:eastAsia="仿宋_GB2312" w:cs="仿宋_GB2312"/>
            <w:color w:val="auto"/>
            <w:kern w:val="2"/>
            <w:sz w:val="32"/>
            <w:szCs w:val="32"/>
            <w:lang w:val="en-US" w:eastAsia="zh-CN" w:bidi="ar-SA"/>
            <w:rPrChange w:id="417" w:author="叶思静" w:date="2022-07-25T15:51:58Z">
              <w:rPr>
                <w:rFonts w:hint="eastAsia" w:ascii="黑体" w:hAnsi="黑体" w:eastAsia="黑体" w:cs="黑体"/>
                <w:color w:val="auto"/>
                <w:kern w:val="2"/>
                <w:sz w:val="32"/>
                <w:szCs w:val="32"/>
                <w:lang w:val="en-US" w:eastAsia="zh-CN" w:bidi="ar-SA"/>
              </w:rPr>
            </w:rPrChange>
          </w:rPr>
          <w:t>九、其他</w:t>
        </w:r>
      </w:ins>
    </w:p>
    <w:p>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firstLine="640"/>
        <w:jc w:val="left"/>
        <w:textAlignment w:val="auto"/>
        <w:rPr>
          <w:ins w:id="419" w:author="梁杰峰" w:date="2022-07-15T11:09:24Z"/>
          <w:rFonts w:hint="eastAsia" w:ascii="仿宋_GB2312" w:hAnsi="仿宋_GB2312" w:eastAsia="仿宋_GB2312" w:cs="仿宋_GB2312"/>
          <w:color w:val="auto"/>
          <w:kern w:val="2"/>
          <w:sz w:val="32"/>
          <w:szCs w:val="32"/>
          <w:lang w:val="en-US" w:eastAsia="zh-CN" w:bidi="ar-SA"/>
        </w:rPr>
        <w:pPrChange w:id="418" w:author="梁杰峰" w:date="2022-07-15T11:57:04Z">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ind w:firstLine="640"/>
            <w:jc w:val="left"/>
            <w:textAlignment w:val="auto"/>
          </w:pPr>
        </w:pPrChange>
      </w:pPr>
      <w:ins w:id="420" w:author="梁杰峰" w:date="2022-07-15T11:09:24Z">
        <w:r>
          <w:rPr>
            <w:rFonts w:hint="eastAsia" w:ascii="仿宋_GB2312" w:hAnsi="仿宋_GB2312" w:eastAsia="仿宋_GB2312" w:cs="仿宋_GB2312"/>
            <w:color w:val="auto"/>
            <w:kern w:val="2"/>
            <w:sz w:val="32"/>
            <w:szCs w:val="32"/>
            <w:lang w:val="en-US" w:eastAsia="zh-CN" w:bidi="ar-SA"/>
          </w:rPr>
          <w:t>双方确认，本合同所有的通知、告知、报告等均是指书面形式。在本合同履行过程中，所有通知、文件、文书、资料等，均可以向本合同约定的地址和联系人或营业执照所列明的住所地进行送达，任何一方如果迁址、变更电话、电邮，应当提前3日书面通知对方，未履行书面通知义务的，一方按原地址或联络方式邮寄相关材料或通知相关信息即视为已履行送达义务。当面交付上述材料的，在交付之时视为送达；以邮寄、短信、电邮方式交付的，寄出、发出或者投邮后即视为送达。</w:t>
        </w:r>
      </w:ins>
    </w:p>
    <w:p>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firstLine="640"/>
        <w:jc w:val="left"/>
        <w:textAlignment w:val="auto"/>
        <w:rPr>
          <w:rFonts w:hint="eastAsia" w:ascii="仿宋_GB2312" w:hAnsi="仿宋_GB2312" w:eastAsia="仿宋_GB2312" w:cs="仿宋_GB2312"/>
          <w:color w:val="auto"/>
          <w:kern w:val="2"/>
          <w:sz w:val="32"/>
          <w:szCs w:val="32"/>
          <w:lang w:val="en-US" w:eastAsia="zh-CN" w:bidi="ar-SA"/>
        </w:rPr>
        <w:pPrChange w:id="421" w:author="梁杰峰" w:date="2022-07-15T11:57:04Z">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ind w:firstLine="640"/>
            <w:jc w:val="left"/>
            <w:textAlignment w:val="auto"/>
          </w:pPr>
        </w:pPrChange>
      </w:pPr>
    </w:p>
    <w:p>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firstLine="640"/>
        <w:jc w:val="left"/>
        <w:textAlignment w:val="auto"/>
        <w:rPr>
          <w:rFonts w:hint="eastAsia" w:ascii="仿宋_GB2312" w:hAnsi="仿宋_GB2312" w:eastAsia="仿宋_GB2312" w:cs="仿宋_GB2312"/>
          <w:color w:val="auto"/>
          <w:kern w:val="2"/>
          <w:sz w:val="32"/>
          <w:szCs w:val="32"/>
          <w:lang w:val="en-US" w:eastAsia="zh-CN" w:bidi="ar-SA"/>
        </w:rPr>
        <w:pPrChange w:id="422" w:author="梁杰峰" w:date="2022-07-15T11:57:04Z">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ind w:firstLine="640"/>
            <w:jc w:val="left"/>
            <w:textAlignment w:val="auto"/>
          </w:pPr>
        </w:pPrChange>
      </w:pPr>
    </w:p>
    <w:p>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firstLine="640"/>
        <w:jc w:val="left"/>
        <w:textAlignment w:val="auto"/>
        <w:rPr>
          <w:rFonts w:hint="eastAsia" w:ascii="仿宋_GB2312" w:hAnsi="仿宋_GB2312" w:eastAsia="仿宋_GB2312" w:cs="仿宋_GB2312"/>
          <w:color w:val="auto"/>
          <w:kern w:val="2"/>
          <w:sz w:val="32"/>
          <w:szCs w:val="32"/>
          <w:lang w:val="en-US" w:eastAsia="zh-CN" w:bidi="ar-SA"/>
        </w:rPr>
        <w:pPrChange w:id="423" w:author="梁杰峰" w:date="2022-07-15T11:57:04Z">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ind w:firstLine="640"/>
            <w:jc w:val="left"/>
            <w:textAlignment w:val="auto"/>
          </w:pPr>
        </w:pPrChange>
      </w:pPr>
      <w:r>
        <w:rPr>
          <w:rFonts w:hint="eastAsia" w:ascii="仿宋_GB2312" w:hAnsi="仿宋_GB2312" w:eastAsia="仿宋_GB2312" w:cs="仿宋_GB2312"/>
          <w:color w:val="auto"/>
          <w:kern w:val="2"/>
          <w:sz w:val="32"/>
          <w:szCs w:val="32"/>
          <w:lang w:val="en-US" w:eastAsia="zh-CN" w:bidi="ar-SA"/>
        </w:rPr>
        <w:t>附件：1、采购清单</w:t>
      </w:r>
    </w:p>
    <w:p>
      <w:pPr>
        <w:pStyle w:val="2"/>
        <w:keepNext w:val="0"/>
        <w:keepLines w:val="0"/>
        <w:pageBreakBefore w:val="0"/>
        <w:widowControl/>
        <w:numPr>
          <w:ilvl w:val="0"/>
          <w:numId w:val="3"/>
        </w:numPr>
        <w:suppressLineNumbers w:val="0"/>
        <w:kinsoku/>
        <w:wordWrap/>
        <w:overflowPunct/>
        <w:topLinePunct w:val="0"/>
        <w:autoSpaceDE/>
        <w:autoSpaceDN/>
        <w:bidi w:val="0"/>
        <w:adjustRightInd/>
        <w:snapToGrid/>
        <w:spacing w:beforeAutospacing="0" w:afterAutospacing="0" w:line="560" w:lineRule="exact"/>
        <w:ind w:left="640" w:leftChars="0" w:right="0" w:rightChars="0" w:firstLine="960" w:firstLineChars="300"/>
        <w:jc w:val="left"/>
        <w:textAlignment w:val="auto"/>
        <w:rPr>
          <w:ins w:id="425" w:author="叶思静" w:date="2022-07-26T09:07:18Z"/>
          <w:rFonts w:hint="eastAsia" w:ascii="仿宋_GB2312" w:hAnsi="仿宋_GB2312" w:eastAsia="仿宋_GB2312" w:cs="仿宋_GB2312"/>
          <w:color w:val="auto"/>
          <w:kern w:val="2"/>
          <w:sz w:val="32"/>
          <w:szCs w:val="32"/>
          <w:lang w:val="en-US" w:eastAsia="zh-CN" w:bidi="ar-SA"/>
        </w:rPr>
        <w:pPrChange w:id="424" w:author="梁杰峰" w:date="2022-07-15T11:57:04Z">
          <w:pPr>
            <w:pStyle w:val="2"/>
            <w:keepNext w:val="0"/>
            <w:keepLines w:val="0"/>
            <w:pageBreakBefore w:val="0"/>
            <w:widowControl/>
            <w:numPr>
              <w:ilvl w:val="0"/>
              <w:numId w:val="3"/>
            </w:numPr>
            <w:suppressLineNumbers w:val="0"/>
            <w:kinsoku/>
            <w:wordWrap/>
            <w:overflowPunct/>
            <w:topLinePunct w:val="0"/>
            <w:autoSpaceDE/>
            <w:autoSpaceDN/>
            <w:bidi w:val="0"/>
            <w:adjustRightInd/>
            <w:snapToGrid/>
            <w:spacing w:beforeAutospacing="0" w:afterAutospacing="0"/>
            <w:ind w:left="640" w:leftChars="0" w:right="0" w:rightChars="0" w:firstLine="960" w:firstLineChars="300"/>
            <w:jc w:val="left"/>
            <w:textAlignment w:val="auto"/>
          </w:pPr>
        </w:pPrChange>
      </w:pPr>
      <w:r>
        <w:rPr>
          <w:rFonts w:hint="eastAsia" w:ascii="仿宋_GB2312" w:hAnsi="仿宋_GB2312" w:eastAsia="仿宋_GB2312" w:cs="仿宋_GB2312"/>
          <w:color w:val="auto"/>
          <w:kern w:val="2"/>
          <w:sz w:val="32"/>
          <w:szCs w:val="32"/>
          <w:lang w:val="en-US" w:eastAsia="zh-CN" w:bidi="ar-SA"/>
        </w:rPr>
        <w:t>效果图</w:t>
      </w:r>
    </w:p>
    <w:p>
      <w:pPr>
        <w:pStyle w:val="2"/>
        <w:keepNext w:val="0"/>
        <w:keepLines w:val="0"/>
        <w:pageBreakBefore w:val="0"/>
        <w:widowControl/>
        <w:numPr>
          <w:ilvl w:val="0"/>
          <w:numId w:val="3"/>
        </w:numPr>
        <w:suppressLineNumbers w:val="0"/>
        <w:kinsoku/>
        <w:wordWrap/>
        <w:overflowPunct/>
        <w:topLinePunct w:val="0"/>
        <w:autoSpaceDE/>
        <w:autoSpaceDN/>
        <w:bidi w:val="0"/>
        <w:adjustRightInd/>
        <w:snapToGrid/>
        <w:spacing w:beforeAutospacing="0" w:afterAutospacing="0" w:line="560" w:lineRule="exact"/>
        <w:ind w:left="640" w:leftChars="0" w:right="0" w:rightChars="0" w:firstLine="960" w:firstLineChars="300"/>
        <w:jc w:val="left"/>
        <w:textAlignment w:val="auto"/>
        <w:rPr>
          <w:rFonts w:hint="eastAsia" w:ascii="仿宋_GB2312" w:hAnsi="仿宋_GB2312" w:eastAsia="仿宋_GB2312" w:cs="仿宋_GB2312"/>
          <w:color w:val="auto"/>
          <w:kern w:val="2"/>
          <w:sz w:val="32"/>
          <w:szCs w:val="32"/>
          <w:lang w:val="en-US" w:eastAsia="zh-CN" w:bidi="ar-SA"/>
        </w:rPr>
        <w:pPrChange w:id="426" w:author="梁杰峰" w:date="2022-07-15T11:57:04Z">
          <w:pPr>
            <w:pStyle w:val="2"/>
            <w:keepNext w:val="0"/>
            <w:keepLines w:val="0"/>
            <w:pageBreakBefore w:val="0"/>
            <w:widowControl/>
            <w:numPr>
              <w:ilvl w:val="0"/>
              <w:numId w:val="3"/>
            </w:numPr>
            <w:suppressLineNumbers w:val="0"/>
            <w:kinsoku/>
            <w:wordWrap/>
            <w:overflowPunct/>
            <w:topLinePunct w:val="0"/>
            <w:autoSpaceDE/>
            <w:autoSpaceDN/>
            <w:bidi w:val="0"/>
            <w:adjustRightInd/>
            <w:snapToGrid/>
            <w:spacing w:beforeAutospacing="0" w:afterAutospacing="0"/>
            <w:ind w:left="640" w:leftChars="0" w:right="0" w:rightChars="0" w:firstLine="960" w:firstLineChars="300"/>
            <w:jc w:val="left"/>
            <w:textAlignment w:val="auto"/>
          </w:pPr>
        </w:pPrChange>
      </w:pPr>
      <w:ins w:id="427" w:author="叶思静" w:date="2022-07-26T09:07:32Z">
        <w:r>
          <w:rPr>
            <w:rFonts w:hint="eastAsia" w:ascii="仿宋_GB2312" w:hAnsi="仿宋_GB2312" w:eastAsia="仿宋_GB2312" w:cs="仿宋_GB2312"/>
            <w:color w:val="auto"/>
            <w:kern w:val="2"/>
            <w:sz w:val="32"/>
            <w:szCs w:val="32"/>
            <w:lang w:val="en-US" w:eastAsia="zh-CN" w:bidi="ar-SA"/>
          </w:rPr>
          <w:t>房源明细</w:t>
        </w:r>
      </w:ins>
      <w:bookmarkStart w:id="1" w:name="_GoBack"/>
      <w:bookmarkEnd w:id="1"/>
    </w:p>
    <w:p>
      <w:pPr>
        <w:pStyle w:val="2"/>
        <w:keepNext w:val="0"/>
        <w:keepLines w:val="0"/>
        <w:pageBreakBefore w:val="0"/>
        <w:widowControl/>
        <w:numPr>
          <w:ilvl w:val="0"/>
          <w:numId w:val="0"/>
        </w:numPr>
        <w:suppressLineNumbers w:val="0"/>
        <w:kinsoku/>
        <w:wordWrap/>
        <w:overflowPunct/>
        <w:topLinePunct w:val="0"/>
        <w:autoSpaceDE/>
        <w:autoSpaceDN/>
        <w:bidi w:val="0"/>
        <w:adjustRightInd/>
        <w:snapToGrid/>
        <w:spacing w:beforeAutospacing="0" w:afterAutospacing="0" w:line="560" w:lineRule="exact"/>
        <w:ind w:leftChars="300" w:right="0" w:rightChars="0"/>
        <w:jc w:val="left"/>
        <w:textAlignment w:val="auto"/>
        <w:rPr>
          <w:rFonts w:hint="eastAsia" w:ascii="仿宋_GB2312" w:hAnsi="仿宋_GB2312" w:eastAsia="仿宋_GB2312" w:cs="仿宋_GB2312"/>
          <w:color w:val="auto"/>
          <w:kern w:val="2"/>
          <w:sz w:val="32"/>
          <w:szCs w:val="32"/>
          <w:lang w:val="en-US" w:eastAsia="zh-CN" w:bidi="ar-SA"/>
        </w:rPr>
        <w:pPrChange w:id="428" w:author="梁杰峰" w:date="2022-07-15T11:57:04Z">
          <w:pPr>
            <w:pStyle w:val="2"/>
            <w:keepNext w:val="0"/>
            <w:keepLines w:val="0"/>
            <w:pageBreakBefore w:val="0"/>
            <w:widowControl/>
            <w:numPr>
              <w:ilvl w:val="0"/>
              <w:numId w:val="0"/>
            </w:numPr>
            <w:suppressLineNumbers w:val="0"/>
            <w:kinsoku/>
            <w:wordWrap/>
            <w:overflowPunct/>
            <w:topLinePunct w:val="0"/>
            <w:autoSpaceDE/>
            <w:autoSpaceDN/>
            <w:bidi w:val="0"/>
            <w:adjustRightInd/>
            <w:snapToGrid/>
            <w:spacing w:beforeAutospacing="0" w:afterAutospacing="0"/>
            <w:ind w:leftChars="300" w:right="0" w:rightChars="0"/>
            <w:jc w:val="left"/>
            <w:textAlignment w:val="auto"/>
          </w:pPr>
        </w:pPrChange>
      </w:pPr>
    </w:p>
    <w:p>
      <w:pPr>
        <w:keepNext w:val="0"/>
        <w:keepLines w:val="0"/>
        <w:pageBreakBefore w:val="0"/>
        <w:widowControl/>
        <w:kinsoku/>
        <w:wordWrap/>
        <w:overflowPunct/>
        <w:topLinePunct w:val="0"/>
        <w:autoSpaceDE/>
        <w:autoSpaceDN/>
        <w:bidi w:val="0"/>
        <w:adjustRightInd/>
        <w:snapToGrid/>
        <w:spacing w:beforeLines="0" w:afterLines="0" w:line="560" w:lineRule="exact"/>
        <w:ind w:firstLine="640" w:firstLineChars="200"/>
        <w:jc w:val="right"/>
        <w:textAlignment w:val="auto"/>
        <w:rPr>
          <w:rFonts w:hint="eastAsia" w:ascii="仿宋_GB2312" w:hAnsi="仿宋_GB2312" w:eastAsia="仿宋_GB2312" w:cs="仿宋_GB2312"/>
          <w:color w:val="000000" w:themeColor="text1"/>
          <w:sz w:val="32"/>
          <w:szCs w:val="32"/>
          <w:lang w:val="en-US" w:eastAsia="zh-CN"/>
          <w:rPrChange w:id="430" w:author="叶思静" w:date="2022-07-25T15:51:58Z">
            <w:rPr>
              <w:rFonts w:hint="eastAsia" w:ascii="仿宋" w:hAnsi="仿宋" w:eastAsia="仿宋" w:cs="仿宋"/>
              <w:color w:val="000000" w:themeColor="text1"/>
              <w:sz w:val="32"/>
              <w:szCs w:val="32"/>
              <w:lang w:val="en-US" w:eastAsia="zh-CN"/>
              <w14:textFill>
                <w14:solidFill>
                  <w14:schemeClr w14:val="tx1"/>
                </w14:solidFill>
              </w14:textFill>
            </w:rPr>
          </w:rPrChange>
          <w14:textFill>
            <w14:solidFill>
              <w14:schemeClr w14:val="tx1"/>
            </w14:solidFill>
          </w14:textFill>
        </w:rPr>
        <w:pPrChange w:id="429" w:author="梁杰峰" w:date="2022-07-15T11:57:04Z">
          <w:pPr>
            <w:keepNext w:val="0"/>
            <w:keepLines w:val="0"/>
            <w:pageBreakBefore w:val="0"/>
            <w:widowControl/>
            <w:kinsoku/>
            <w:wordWrap/>
            <w:overflowPunct/>
            <w:topLinePunct w:val="0"/>
            <w:autoSpaceDE/>
            <w:autoSpaceDN/>
            <w:bidi w:val="0"/>
            <w:adjustRightInd/>
            <w:snapToGrid/>
            <w:spacing w:beforeLines="0" w:afterLines="0" w:line="500" w:lineRule="exact"/>
            <w:ind w:firstLine="640" w:firstLineChars="200"/>
            <w:jc w:val="right"/>
            <w:textAlignment w:val="auto"/>
          </w:pPr>
        </w:pPrChange>
      </w:pPr>
      <w:r>
        <w:rPr>
          <w:rFonts w:hint="eastAsia" w:ascii="仿宋_GB2312" w:hAnsi="仿宋_GB2312" w:eastAsia="仿宋_GB2312" w:cs="仿宋_GB2312"/>
          <w:color w:val="000000" w:themeColor="text1"/>
          <w:sz w:val="32"/>
          <w:szCs w:val="32"/>
          <w:lang w:val="en-US" w:eastAsia="zh-CN"/>
          <w:rPrChange w:id="431" w:author="叶思静" w:date="2022-07-25T15:51:58Z">
            <w:rPr>
              <w:rFonts w:hint="eastAsia" w:ascii="仿宋" w:hAnsi="仿宋" w:eastAsia="仿宋" w:cs="仿宋"/>
              <w:color w:val="000000" w:themeColor="text1"/>
              <w:sz w:val="32"/>
              <w:szCs w:val="32"/>
              <w:lang w:val="en-US" w:eastAsia="zh-CN"/>
              <w14:textFill>
                <w14:solidFill>
                  <w14:schemeClr w14:val="tx1"/>
                </w14:solidFill>
              </w14:textFill>
            </w:rPr>
          </w:rPrChange>
          <w14:textFill>
            <w14:solidFill>
              <w14:schemeClr w14:val="tx1"/>
            </w14:solidFill>
          </w14:textFill>
        </w:rPr>
        <w:t>江门市住房和城乡建设局</w:t>
      </w:r>
    </w:p>
    <w:p>
      <w:pPr>
        <w:keepNext w:val="0"/>
        <w:keepLines w:val="0"/>
        <w:pageBreakBefore w:val="0"/>
        <w:widowControl/>
        <w:kinsoku/>
        <w:wordWrap/>
        <w:overflowPunct/>
        <w:topLinePunct w:val="0"/>
        <w:autoSpaceDE/>
        <w:autoSpaceDN/>
        <w:bidi w:val="0"/>
        <w:adjustRightInd/>
        <w:snapToGrid/>
        <w:spacing w:beforeLines="0" w:afterLines="0" w:line="560" w:lineRule="exact"/>
        <w:ind w:firstLine="640" w:firstLineChars="200"/>
        <w:jc w:val="center"/>
        <w:textAlignment w:val="auto"/>
        <w:rPr>
          <w:rFonts w:hint="eastAsia" w:ascii="仿宋_GB2312" w:hAnsi="仿宋_GB2312" w:eastAsia="仿宋_GB2312" w:cs="仿宋_GB2312"/>
          <w:color w:val="000000" w:themeColor="text1"/>
          <w:sz w:val="32"/>
          <w:szCs w:val="32"/>
          <w:lang w:val="en-US" w:eastAsia="zh-CN"/>
          <w:rPrChange w:id="433" w:author="叶思静" w:date="2022-07-25T15:51:58Z">
            <w:rPr>
              <w:rFonts w:hint="default" w:ascii="仿宋" w:hAnsi="仿宋" w:eastAsia="仿宋" w:cs="仿宋"/>
              <w:color w:val="000000" w:themeColor="text1"/>
              <w:sz w:val="32"/>
              <w:szCs w:val="32"/>
              <w:lang w:val="en-US" w:eastAsia="zh-CN"/>
              <w14:textFill>
                <w14:solidFill>
                  <w14:schemeClr w14:val="tx1"/>
                </w14:solidFill>
              </w14:textFill>
            </w:rPr>
          </w:rPrChange>
          <w14:textFill>
            <w14:solidFill>
              <w14:schemeClr w14:val="tx1"/>
            </w14:solidFill>
          </w14:textFill>
        </w:rPr>
        <w:pPrChange w:id="432" w:author="梁杰峰" w:date="2022-07-15T11:57:04Z">
          <w:pPr>
            <w:keepNext w:val="0"/>
            <w:keepLines w:val="0"/>
            <w:pageBreakBefore w:val="0"/>
            <w:widowControl/>
            <w:kinsoku/>
            <w:wordWrap/>
            <w:overflowPunct/>
            <w:topLinePunct w:val="0"/>
            <w:autoSpaceDE/>
            <w:autoSpaceDN/>
            <w:bidi w:val="0"/>
            <w:adjustRightInd/>
            <w:snapToGrid/>
            <w:spacing w:beforeLines="0" w:afterLines="0" w:line="500" w:lineRule="exact"/>
            <w:ind w:firstLine="640" w:firstLineChars="200"/>
            <w:jc w:val="center"/>
            <w:textAlignment w:val="auto"/>
          </w:pPr>
        </w:pPrChange>
      </w:pPr>
      <w:r>
        <w:rPr>
          <w:rFonts w:hint="eastAsia" w:ascii="仿宋_GB2312" w:hAnsi="仿宋_GB2312" w:eastAsia="仿宋_GB2312" w:cs="仿宋_GB2312"/>
          <w:color w:val="000000" w:themeColor="text1"/>
          <w:sz w:val="32"/>
          <w:szCs w:val="32"/>
          <w:lang w:val="en-US" w:eastAsia="zh-CN"/>
          <w:rPrChange w:id="434" w:author="叶思静" w:date="2022-07-25T15:51:58Z">
            <w:rPr>
              <w:rFonts w:hint="eastAsia" w:ascii="仿宋" w:hAnsi="仿宋" w:eastAsia="仿宋" w:cs="仿宋"/>
              <w:color w:val="000000" w:themeColor="text1"/>
              <w:sz w:val="32"/>
              <w:szCs w:val="32"/>
              <w:lang w:val="en-US" w:eastAsia="zh-CN"/>
              <w14:textFill>
                <w14:solidFill>
                  <w14:schemeClr w14:val="tx1"/>
                </w14:solidFill>
              </w14:textFill>
            </w:rPr>
          </w:rPrChange>
          <w14:textFill>
            <w14:solidFill>
              <w14:schemeClr w14:val="tx1"/>
            </w14:solidFill>
          </w14:textFill>
        </w:rPr>
        <w:t xml:space="preserve">                              2022年7月</w:t>
      </w:r>
      <w:del w:id="435" w:author="叶思静" w:date="2022-07-26T09:07:16Z">
        <w:r>
          <w:rPr>
            <w:rFonts w:hint="default" w:ascii="仿宋_GB2312" w:hAnsi="仿宋_GB2312" w:eastAsia="仿宋_GB2312" w:cs="仿宋_GB2312"/>
            <w:color w:val="000000" w:themeColor="text1"/>
            <w:sz w:val="32"/>
            <w:szCs w:val="32"/>
            <w:lang w:val="en-US" w:eastAsia="zh-CN"/>
            <w:rPrChange w:id="436" w:author="叶思静" w:date="2022-07-25T15:51:58Z">
              <w:rPr>
                <w:rFonts w:hint="default" w:ascii="仿宋" w:hAnsi="仿宋" w:eastAsia="仿宋" w:cs="仿宋"/>
                <w:color w:val="000000" w:themeColor="text1"/>
                <w:sz w:val="32"/>
                <w:szCs w:val="32"/>
                <w:lang w:val="en-US" w:eastAsia="zh-CN"/>
                <w14:textFill>
                  <w14:solidFill>
                    <w14:schemeClr w14:val="tx1"/>
                  </w14:solidFill>
                </w14:textFill>
              </w:rPr>
            </w:rPrChange>
            <w14:textFill>
              <w14:solidFill>
                <w14:schemeClr w14:val="tx1"/>
              </w14:solidFill>
            </w14:textFill>
          </w:rPr>
          <w:delText xml:space="preserve">   </w:delText>
        </w:r>
      </w:del>
      <w:ins w:id="438" w:author="叶思静" w:date="2022-07-26T09:07:16Z">
        <w:r>
          <w:rPr>
            <w:rFonts w:hint="eastAsia" w:ascii="仿宋_GB2312" w:hAnsi="仿宋_GB2312" w:eastAsia="仿宋_GB2312" w:cs="仿宋_GB2312"/>
            <w:color w:val="000000" w:themeColor="text1"/>
            <w:sz w:val="32"/>
            <w:szCs w:val="32"/>
            <w:lang w:val="en-US" w:eastAsia="zh-CN"/>
            <w14:textFill>
              <w14:solidFill>
                <w14:schemeClr w14:val="tx1"/>
              </w14:solidFill>
            </w14:textFill>
          </w:rPr>
          <w:t>26</w:t>
        </w:r>
      </w:ins>
      <w:r>
        <w:rPr>
          <w:rFonts w:hint="eastAsia" w:ascii="仿宋_GB2312" w:hAnsi="仿宋_GB2312" w:eastAsia="仿宋_GB2312" w:cs="仿宋_GB2312"/>
          <w:color w:val="000000" w:themeColor="text1"/>
          <w:sz w:val="32"/>
          <w:szCs w:val="32"/>
          <w:lang w:val="en-US" w:eastAsia="zh-CN"/>
          <w:rPrChange w:id="439" w:author="叶思静" w:date="2022-07-25T15:51:58Z">
            <w:rPr>
              <w:rFonts w:hint="eastAsia" w:ascii="仿宋" w:hAnsi="仿宋" w:eastAsia="仿宋" w:cs="仿宋"/>
              <w:color w:val="000000" w:themeColor="text1"/>
              <w:sz w:val="32"/>
              <w:szCs w:val="32"/>
              <w:lang w:val="en-US" w:eastAsia="zh-CN"/>
              <w14:textFill>
                <w14:solidFill>
                  <w14:schemeClr w14:val="tx1"/>
                </w14:solidFill>
              </w14:textFill>
            </w:rPr>
          </w:rPrChange>
          <w14:textFill>
            <w14:solidFill>
              <w14:schemeClr w14:val="tx1"/>
            </w14:solidFill>
          </w14:textFill>
        </w:rPr>
        <w:t>日</w:t>
      </w:r>
    </w:p>
    <w:p>
      <w:pPr>
        <w:pStyle w:val="2"/>
        <w:keepNext w:val="0"/>
        <w:keepLines w:val="0"/>
        <w:pageBreakBefore w:val="0"/>
        <w:widowControl/>
        <w:numPr>
          <w:ilvl w:val="0"/>
          <w:numId w:val="0"/>
        </w:numPr>
        <w:suppressLineNumbers w:val="0"/>
        <w:kinsoku/>
        <w:wordWrap/>
        <w:overflowPunct/>
        <w:topLinePunct w:val="0"/>
        <w:autoSpaceDE/>
        <w:autoSpaceDN/>
        <w:bidi w:val="0"/>
        <w:adjustRightInd/>
        <w:snapToGrid/>
        <w:spacing w:beforeAutospacing="0" w:afterAutospacing="0" w:line="560" w:lineRule="exact"/>
        <w:ind w:leftChars="300" w:right="0" w:rightChars="0"/>
        <w:jc w:val="left"/>
        <w:textAlignment w:val="auto"/>
        <w:rPr>
          <w:rFonts w:hint="default" w:ascii="仿宋_GB2312" w:hAnsi="仿宋_GB2312" w:eastAsia="仿宋_GB2312" w:cs="仿宋_GB2312"/>
          <w:color w:val="auto"/>
          <w:kern w:val="2"/>
          <w:sz w:val="32"/>
          <w:szCs w:val="32"/>
          <w:lang w:val="en-US" w:eastAsia="zh-CN" w:bidi="ar-SA"/>
        </w:rPr>
        <w:pPrChange w:id="440" w:author="梁杰峰" w:date="2022-07-15T11:57:04Z">
          <w:pPr>
            <w:pStyle w:val="2"/>
            <w:keepNext w:val="0"/>
            <w:keepLines w:val="0"/>
            <w:pageBreakBefore w:val="0"/>
            <w:widowControl/>
            <w:numPr>
              <w:ilvl w:val="0"/>
              <w:numId w:val="0"/>
            </w:numPr>
            <w:suppressLineNumbers w:val="0"/>
            <w:kinsoku/>
            <w:wordWrap/>
            <w:overflowPunct/>
            <w:topLinePunct w:val="0"/>
            <w:autoSpaceDE/>
            <w:autoSpaceDN/>
            <w:bidi w:val="0"/>
            <w:adjustRightInd/>
            <w:snapToGrid/>
            <w:spacing w:beforeAutospacing="0" w:afterAutospacing="0"/>
            <w:ind w:leftChars="300" w:right="0" w:rightChars="0"/>
            <w:jc w:val="left"/>
            <w:textAlignment w:val="auto"/>
          </w:pPr>
        </w:pPrChange>
      </w:pPr>
    </w:p>
    <w:sectPr>
      <w:pgSz w:w="11906" w:h="16838"/>
      <w:pgMar w:top="1814" w:right="1531" w:bottom="1814" w:left="1531"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公文小标宋">
    <w:altName w:val="宋体"/>
    <w:panose1 w:val="02000000000000000000"/>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E59D932"/>
    <w:multiLevelType w:val="singleLevel"/>
    <w:tmpl w:val="9E59D932"/>
    <w:lvl w:ilvl="0" w:tentative="0">
      <w:start w:val="2"/>
      <w:numFmt w:val="decimal"/>
      <w:suff w:val="nothing"/>
      <w:lvlText w:val="%1、"/>
      <w:lvlJc w:val="left"/>
    </w:lvl>
  </w:abstractNum>
  <w:abstractNum w:abstractNumId="1">
    <w:nsid w:val="0336CB18"/>
    <w:multiLevelType w:val="singleLevel"/>
    <w:tmpl w:val="0336CB18"/>
    <w:lvl w:ilvl="0" w:tentative="0">
      <w:start w:val="1"/>
      <w:numFmt w:val="chineseCounting"/>
      <w:suff w:val="nothing"/>
      <w:lvlText w:val="（%1）"/>
      <w:lvlJc w:val="left"/>
      <w:rPr>
        <w:rFonts w:hint="eastAsia"/>
      </w:rPr>
    </w:lvl>
  </w:abstractNum>
  <w:abstractNum w:abstractNumId="2">
    <w:nsid w:val="10FD9B7A"/>
    <w:multiLevelType w:val="singleLevel"/>
    <w:tmpl w:val="10FD9B7A"/>
    <w:lvl w:ilvl="0" w:tentative="0">
      <w:start w:val="1"/>
      <w:numFmt w:val="chineseCounting"/>
      <w:suff w:val="nothing"/>
      <w:lvlText w:val="%1、"/>
      <w:lvlJc w:val="left"/>
      <w:rPr>
        <w:rFonts w:hint="eastAsia"/>
      </w:rPr>
    </w:lvl>
  </w:abstractNum>
  <w:num w:numId="1">
    <w:abstractNumId w:val="2"/>
  </w:num>
  <w:num w:numId="2">
    <w:abstractNumId w:val="1"/>
  </w:num>
  <w:num w:numId="3">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叶思静">
    <w15:presenceInfo w15:providerId="WPS Office" w15:userId="1891318610"/>
  </w15:person>
  <w15:person w15:author="梁杰峰">
    <w15:presenceInfo w15:providerId="None" w15:userId="梁杰峰"/>
  </w15:person>
  <w15:person w15:author="苏蔚明">
    <w15:presenceInfo w15:providerId="None" w15:userId="苏蔚明"/>
  </w15:person>
  <w15:person w15:author="屈明欣">
    <w15:presenceInfo w15:providerId="None" w15:userId="屈明欣"/>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revisionView w:markup="0"/>
  <w:trackRevisions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3C730AB"/>
    <w:rsid w:val="00AC21D1"/>
    <w:rsid w:val="014F31AF"/>
    <w:rsid w:val="01847867"/>
    <w:rsid w:val="01BA12B2"/>
    <w:rsid w:val="03C730AB"/>
    <w:rsid w:val="04536E03"/>
    <w:rsid w:val="06492B4D"/>
    <w:rsid w:val="09DB5F37"/>
    <w:rsid w:val="0BBD2EE5"/>
    <w:rsid w:val="0D42292D"/>
    <w:rsid w:val="0FFF2E4A"/>
    <w:rsid w:val="10BE0CBC"/>
    <w:rsid w:val="133D02C8"/>
    <w:rsid w:val="13F72466"/>
    <w:rsid w:val="17230E7D"/>
    <w:rsid w:val="18DE49B6"/>
    <w:rsid w:val="1C2438B9"/>
    <w:rsid w:val="1F4147D0"/>
    <w:rsid w:val="1F802EDA"/>
    <w:rsid w:val="23EA6865"/>
    <w:rsid w:val="246C1B4A"/>
    <w:rsid w:val="284E0C8F"/>
    <w:rsid w:val="2A95265D"/>
    <w:rsid w:val="2AF5516F"/>
    <w:rsid w:val="2C545096"/>
    <w:rsid w:val="30497665"/>
    <w:rsid w:val="32144BCA"/>
    <w:rsid w:val="36667E2C"/>
    <w:rsid w:val="36C56AAB"/>
    <w:rsid w:val="36F04D79"/>
    <w:rsid w:val="377F2256"/>
    <w:rsid w:val="3ECF5E59"/>
    <w:rsid w:val="415E5E6C"/>
    <w:rsid w:val="4175102F"/>
    <w:rsid w:val="42FF1AF3"/>
    <w:rsid w:val="49337A05"/>
    <w:rsid w:val="4A8B2562"/>
    <w:rsid w:val="4BE30BD9"/>
    <w:rsid w:val="4DA04FA8"/>
    <w:rsid w:val="50A901D4"/>
    <w:rsid w:val="547856B3"/>
    <w:rsid w:val="549F0D73"/>
    <w:rsid w:val="55AF522E"/>
    <w:rsid w:val="56C92325"/>
    <w:rsid w:val="58824544"/>
    <w:rsid w:val="589A6142"/>
    <w:rsid w:val="5914445C"/>
    <w:rsid w:val="5CB016F7"/>
    <w:rsid w:val="600442FE"/>
    <w:rsid w:val="60677B8A"/>
    <w:rsid w:val="62C27302"/>
    <w:rsid w:val="6D0805E7"/>
    <w:rsid w:val="6D190F83"/>
    <w:rsid w:val="6D702BA1"/>
    <w:rsid w:val="6DDF6E57"/>
    <w:rsid w:val="6E2709E1"/>
    <w:rsid w:val="71A30F99"/>
    <w:rsid w:val="722C036B"/>
    <w:rsid w:val="73AC513B"/>
    <w:rsid w:val="77D4100C"/>
    <w:rsid w:val="7BD96E2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Layout w:type="fixed"/>
      <w:tblCellMar>
        <w:top w:w="0" w:type="dxa"/>
        <w:left w:w="108" w:type="dxa"/>
        <w:bottom w:w="0" w:type="dxa"/>
        <w:right w:w="108" w:type="dxa"/>
      </w:tblCellMar>
    </w:tblPr>
  </w:style>
  <w:style w:type="paragraph" w:styleId="2">
    <w:name w:val="Normal (Web)"/>
    <w:basedOn w:val="1"/>
    <w:qFormat/>
    <w:uiPriority w:val="0"/>
    <w:pPr>
      <w:spacing w:before="100" w:beforeAutospacing="1" w:after="10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7" Type="http://schemas.microsoft.com/office/2011/relationships/people" Target="people.xml"/><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江门市住房和城乡建设局</Company>
  <Pages>1</Pages>
  <Words>0</Words>
  <Characters>0</Characters>
  <Lines>0</Lines>
  <Paragraphs>0</Paragraphs>
  <TotalTime>0</TotalTime>
  <ScaleCrop>false</ScaleCrop>
  <LinksUpToDate>false</LinksUpToDate>
  <CharactersWithSpaces>0</CharactersWithSpaces>
  <Application>WPS Office_11.8.2.8621_F1E327BC-269C-435d-A152-05C5408002CA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2021-06-23T02:08:00Z</dcterms:created>
  <dc:creator>靖</dc:creator>
  <cp:lastModifiedBy>叶思静</cp:lastModifiedBy>
  <cp:lastPrinted>2022-07-18T00:56:00Z</cp:lastPrinted>
  <dcterms:modified xsi:type="dcterms:W3CDTF">2022-07-26T01:07:34Z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2052-11.8.2.8621</vt:lpwstr>
  </property>
</Properties>
</file>