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黑体" w:hAnsi="黑体" w:eastAsia="黑体" w:cs="黑体"/>
          <w:b/>
          <w:bCs/>
          <w:color w:val="auto"/>
          <w:kern w:val="0"/>
          <w:sz w:val="28"/>
          <w:szCs w:val="28"/>
          <w:lang w:eastAsia="zh-CN"/>
        </w:rPr>
      </w:pPr>
      <w:r>
        <w:rPr>
          <w:rFonts w:hint="eastAsia" w:ascii="黑体" w:hAnsi="黑体" w:eastAsia="黑体" w:cs="黑体"/>
          <w:b/>
          <w:bCs/>
          <w:color w:val="auto"/>
          <w:kern w:val="0"/>
          <w:sz w:val="28"/>
          <w:szCs w:val="28"/>
          <w:lang w:eastAsia="zh-CN"/>
        </w:rPr>
        <w:t>附件</w:t>
      </w:r>
    </w:p>
    <w:p>
      <w:pPr>
        <w:keepNext w:val="0"/>
        <w:keepLines w:val="0"/>
        <w:pageBreakBefore w:val="0"/>
        <w:widowControl/>
        <w:kinsoku/>
        <w:overflowPunct/>
        <w:topLinePunct w:val="0"/>
        <w:autoSpaceDE/>
        <w:autoSpaceDN/>
        <w:bidi w:val="0"/>
        <w:adjustRightInd/>
        <w:snapToGrid/>
        <w:spacing w:beforeAutospacing="0" w:afterAutospacing="0" w:line="572" w:lineRule="exact"/>
        <w:ind w:left="0" w:leftChars="0" w:right="0" w:rightChars="0" w:firstLine="0" w:firstLineChars="0"/>
        <w:jc w:val="center"/>
        <w:textAlignment w:val="auto"/>
        <w:outlineLvl w:val="9"/>
        <w:rPr>
          <w:rFonts w:hint="eastAsia" w:ascii="宋体" w:hAnsi="宋体" w:eastAsia="宋体" w:cs="宋体"/>
          <w:b/>
          <w:bCs/>
          <w:color w:val="auto"/>
          <w:kern w:val="0"/>
          <w:sz w:val="44"/>
          <w:szCs w:val="44"/>
        </w:rPr>
      </w:pPr>
    </w:p>
    <w:p>
      <w:pPr>
        <w:keepNext w:val="0"/>
        <w:keepLines w:val="0"/>
        <w:pageBreakBefore w:val="0"/>
        <w:widowControl/>
        <w:kinsoku/>
        <w:overflowPunct/>
        <w:topLinePunct w:val="0"/>
        <w:autoSpaceDE/>
        <w:autoSpaceDN/>
        <w:bidi w:val="0"/>
        <w:adjustRightInd/>
        <w:snapToGrid/>
        <w:spacing w:beforeAutospacing="0" w:afterAutospacing="0" w:line="572" w:lineRule="exact"/>
        <w:ind w:left="0" w:leftChars="0" w:right="0" w:rightChars="0" w:firstLine="0" w:firstLineChars="0"/>
        <w:jc w:val="center"/>
        <w:textAlignment w:val="auto"/>
        <w:outlineLvl w:val="9"/>
        <w:rPr>
          <w:rFonts w:ascii="宋体" w:hAnsi="宋体" w:eastAsia="宋体" w:cs="宋体"/>
          <w:kern w:val="0"/>
          <w:sz w:val="24"/>
          <w:szCs w:val="24"/>
        </w:rPr>
      </w:pPr>
      <w:r>
        <w:rPr>
          <w:rFonts w:hint="eastAsia" w:ascii="宋体" w:hAnsi="宋体" w:eastAsia="宋体" w:cs="宋体"/>
          <w:b/>
          <w:bCs/>
          <w:color w:val="auto"/>
          <w:kern w:val="0"/>
          <w:sz w:val="44"/>
          <w:szCs w:val="44"/>
        </w:rPr>
        <w:t>《广东省水利厅关于水利工程建设质量终身责任的管理办法》政策解读</w:t>
      </w:r>
      <w:r>
        <w:rPr>
          <w:rFonts w:hint="eastAsia" w:ascii="宋体" w:hAnsi="宋体" w:eastAsia="宋体" w:cs="宋体"/>
          <w:color w:val="auto"/>
          <w:kern w:val="0"/>
          <w:sz w:val="44"/>
          <w:szCs w:val="44"/>
        </w:rPr>
        <w:br w:type="textWrapping"/>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楷体" w:hAnsi="楷体" w:eastAsia="楷体" w:cs="宋体"/>
          <w:kern w:val="0"/>
          <w:sz w:val="24"/>
          <w:szCs w:val="24"/>
        </w:rPr>
        <w:t>　　</w:t>
      </w:r>
      <w:r>
        <w:rPr>
          <w:rFonts w:hint="eastAsia" w:ascii="仿宋_GB2312" w:hAnsi="仿宋_GB2312" w:eastAsia="仿宋_GB2312" w:cs="仿宋_GB2312"/>
          <w:kern w:val="0"/>
          <w:sz w:val="32"/>
          <w:szCs w:val="32"/>
        </w:rPr>
        <w:t>为加强水利工程建设质量管理，提高质量责任意识，强化质量责任追究，保证工程建设质量，省水利厅</w:t>
      </w:r>
      <w:r>
        <w:rPr>
          <w:rFonts w:hint="eastAsia" w:ascii="仿宋_GB2312" w:hAnsi="仿宋_GB2312" w:eastAsia="仿宋_GB2312" w:cs="仿宋_GB2312"/>
          <w:kern w:val="0"/>
          <w:sz w:val="32"/>
          <w:szCs w:val="32"/>
          <w:lang w:eastAsia="zh-CN"/>
        </w:rPr>
        <w:t>修订</w:t>
      </w:r>
      <w:r>
        <w:rPr>
          <w:rFonts w:hint="eastAsia" w:ascii="仿宋_GB2312" w:hAnsi="仿宋_GB2312" w:eastAsia="仿宋_GB2312" w:cs="仿宋_GB2312"/>
          <w:kern w:val="0"/>
          <w:sz w:val="32"/>
          <w:szCs w:val="32"/>
        </w:rPr>
        <w:t>了《广东省水利厅关于水利工程建设质量终身责任的管理办法》（以下简称《办法》）。</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一、《办法》</w:t>
      </w:r>
      <w:r>
        <w:rPr>
          <w:rFonts w:hint="eastAsia" w:ascii="仿宋_GB2312" w:hAnsi="仿宋_GB2312" w:eastAsia="仿宋_GB2312" w:cs="仿宋_GB2312"/>
          <w:kern w:val="0"/>
          <w:sz w:val="32"/>
          <w:szCs w:val="32"/>
          <w:lang w:eastAsia="zh-CN"/>
        </w:rPr>
        <w:t>修订的背景是什么</w:t>
      </w:r>
      <w:r>
        <w:rPr>
          <w:rFonts w:hint="eastAsia" w:ascii="仿宋_GB2312" w:hAnsi="仿宋_GB2312" w:eastAsia="仿宋_GB2312" w:cs="仿宋_GB2312"/>
          <w:kern w:val="0"/>
          <w:sz w:val="32"/>
          <w:szCs w:val="32"/>
        </w:rPr>
        <w:t>？</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国家加强工程质量管理的要求。根据《建设工程质量管理条例》《国务院办公厅关于加强基础设施工程质量管理的通知》《国务院办公厅关于促进建筑业持续健康发展的意见》《水利工程质量管理规定》《建筑工程五方责任主体项目负责人质量终身责任追究暂行办法》，进一步严格落实水利工程质量终身责任、提高质量意识，强化项目法人单位首要责任和勘察、设计、监理、施工等单位主体责任。</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贯彻水利部文件的要求。水利部于水利部2021年11月8日印发了《水利工程责任单位责任人质量终身责任追究管理办法（试行）》（水监督〔2021〕335号），规定各省、自治区、直辖市水行政主管部门可以根据本办法，制定实施细则。</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规范性文件管理的要求。按照《广东省行政规范性文件管理规定》（广东省人民政府令第277号）规定，规范性文件试行的有效期不得超过3年。《广东省水利厅关于水利工程建设质量终身责任的管理办法（试行）》（粤水规范字〔2018〕1号）于2018年12月1日起施行，有效期3年，于2021年12月1日已到期</w:t>
      </w:r>
      <w:r>
        <w:rPr>
          <w:rFonts w:hint="eastAsia" w:ascii="仿宋_GB2312" w:hAnsi="仿宋_GB2312" w:eastAsia="仿宋_GB2312" w:cs="仿宋_GB2312"/>
          <w:kern w:val="0"/>
          <w:sz w:val="32"/>
          <w:szCs w:val="32"/>
          <w:lang w:eastAsia="zh-CN"/>
        </w:rPr>
        <w:t>自动实效</w:t>
      </w:r>
      <w:r>
        <w:rPr>
          <w:rFonts w:hint="eastAsia" w:ascii="仿宋_GB2312" w:hAnsi="仿宋_GB2312" w:eastAsia="仿宋_GB2312" w:cs="仿宋_GB2312"/>
          <w:kern w:val="0"/>
          <w:sz w:val="32"/>
          <w:szCs w:val="32"/>
        </w:rPr>
        <w:t>，亟需</w:t>
      </w:r>
      <w:r>
        <w:rPr>
          <w:rFonts w:hint="eastAsia" w:ascii="仿宋_GB2312" w:hAnsi="仿宋_GB2312" w:eastAsia="仿宋_GB2312" w:cs="仿宋_GB2312"/>
          <w:kern w:val="0"/>
          <w:sz w:val="32"/>
          <w:szCs w:val="32"/>
          <w:lang w:eastAsia="zh-CN"/>
        </w:rPr>
        <w:t>重新修订</w:t>
      </w:r>
      <w:r>
        <w:rPr>
          <w:rFonts w:hint="eastAsia" w:ascii="仿宋_GB2312" w:hAnsi="仿宋_GB2312" w:eastAsia="仿宋_GB2312" w:cs="仿宋_GB2312"/>
          <w:kern w:val="0"/>
          <w:sz w:val="32"/>
          <w:szCs w:val="32"/>
        </w:rPr>
        <w:t>。</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二、《办法》</w:t>
      </w:r>
      <w:r>
        <w:rPr>
          <w:rFonts w:hint="eastAsia" w:ascii="仿宋_GB2312" w:hAnsi="仿宋_GB2312" w:eastAsia="仿宋_GB2312" w:cs="仿宋_GB2312"/>
          <w:kern w:val="0"/>
          <w:sz w:val="32"/>
          <w:szCs w:val="32"/>
          <w:lang w:eastAsia="zh-CN"/>
        </w:rPr>
        <w:t>修订</w:t>
      </w:r>
      <w:r>
        <w:rPr>
          <w:rFonts w:hint="eastAsia" w:ascii="仿宋_GB2312" w:hAnsi="仿宋_GB2312" w:eastAsia="仿宋_GB2312" w:cs="仿宋_GB2312"/>
          <w:kern w:val="0"/>
          <w:sz w:val="32"/>
          <w:szCs w:val="32"/>
        </w:rPr>
        <w:t>的主要原则和内容是什么？</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《办法》的</w:t>
      </w:r>
      <w:r>
        <w:rPr>
          <w:rFonts w:hint="eastAsia" w:ascii="仿宋_GB2312" w:hAnsi="仿宋_GB2312" w:eastAsia="仿宋_GB2312" w:cs="仿宋_GB2312"/>
          <w:kern w:val="0"/>
          <w:sz w:val="32"/>
          <w:szCs w:val="32"/>
          <w:lang w:eastAsia="zh-CN"/>
        </w:rPr>
        <w:t>修订</w:t>
      </w:r>
      <w:r>
        <w:rPr>
          <w:rFonts w:hint="eastAsia" w:ascii="仿宋_GB2312" w:hAnsi="仿宋_GB2312" w:eastAsia="仿宋_GB2312" w:cs="仿宋_GB2312"/>
          <w:kern w:val="0"/>
          <w:sz w:val="32"/>
          <w:szCs w:val="32"/>
        </w:rPr>
        <w:t>遵守上位法规定（《建设工程质量管理条例》</w:t>
      </w:r>
      <w:r>
        <w:rPr>
          <w:rFonts w:hint="default" w:ascii="Times New Roman" w:hAnsi="Times New Roman" w:eastAsia="仿宋_GB2312" w:cs="Times New Roman"/>
          <w:color w:val="auto"/>
          <w:sz w:val="32"/>
          <w:szCs w:val="32"/>
          <w:lang w:val="en-US" w:eastAsia="zh-CN"/>
        </w:rPr>
        <w:t>《水利工程建设质量管理规定》《水利工程责任单位责任人质量终身责任追究管理办法（试行）》</w:t>
      </w:r>
      <w:r>
        <w:rPr>
          <w:rFonts w:hint="eastAsia" w:ascii="仿宋_GB2312" w:hAnsi="仿宋_GB2312" w:eastAsia="仿宋_GB2312" w:cs="仿宋_GB2312"/>
          <w:kern w:val="0"/>
          <w:sz w:val="32"/>
          <w:szCs w:val="32"/>
        </w:rPr>
        <w:t>《建筑工程五方责任主体项目负责人质量终身责任追究暂行办法》</w:t>
      </w:r>
      <w:r>
        <w:rPr>
          <w:rFonts w:hint="eastAsia" w:ascii="仿宋_GB2312" w:hAnsi="仿宋_GB2312" w:eastAsia="仿宋_GB2312" w:cs="仿宋_GB2312"/>
          <w:kern w:val="0"/>
          <w:sz w:val="32"/>
          <w:szCs w:val="32"/>
          <w:lang w:eastAsia="zh-CN"/>
        </w:rPr>
        <w:t>等</w:t>
      </w:r>
      <w:r>
        <w:rPr>
          <w:rFonts w:hint="eastAsia" w:ascii="仿宋_GB2312" w:hAnsi="仿宋_GB2312" w:eastAsia="仿宋_GB2312" w:cs="仿宋_GB2312"/>
          <w:kern w:val="0"/>
          <w:sz w:val="32"/>
          <w:szCs w:val="32"/>
        </w:rPr>
        <w:t>）。《办法》的目的和思路明确，主要针对项目法人、勘察、设计、施工、监理单位</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个质量责任主体，规定了水利工程建设项目承担质量终身责任的责任单位、责任人，责任单位及其法定代表人、项目负责人、直接责任人的责任及全省各级水行政主管部门职责</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简单明了，操作性强。</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《办法》共</w:t>
      </w:r>
      <w:r>
        <w:rPr>
          <w:rFonts w:hint="eastAsia" w:ascii="仿宋_GB2312" w:hAnsi="仿宋_GB2312" w:eastAsia="仿宋_GB2312" w:cs="仿宋_GB2312"/>
          <w:kern w:val="0"/>
          <w:sz w:val="32"/>
          <w:szCs w:val="32"/>
          <w:lang w:val="en-US" w:eastAsia="zh-CN"/>
        </w:rPr>
        <w:t>2</w:t>
      </w:r>
      <w:ins w:id="0" w:author="任予涛(发文会签)" w:date="2022-07-08T14:59:15Z">
        <w:r>
          <w:rPr>
            <w:rFonts w:hint="eastAsia" w:ascii="仿宋_GB2312" w:hAnsi="仿宋_GB2312" w:eastAsia="仿宋_GB2312" w:cs="仿宋_GB2312"/>
            <w:kern w:val="0"/>
            <w:sz w:val="32"/>
            <w:szCs w:val="32"/>
            <w:lang w:val="en-US" w:eastAsia="zh-CN"/>
          </w:rPr>
          <w:t>0</w:t>
        </w:r>
      </w:ins>
      <w:del w:id="1" w:author="任予涛(发文会签)" w:date="2022-07-08T14:59:14Z">
        <w:r>
          <w:rPr>
            <w:rFonts w:hint="eastAsia" w:ascii="仿宋_GB2312" w:hAnsi="仿宋_GB2312" w:eastAsia="仿宋_GB2312" w:cs="仿宋_GB2312"/>
            <w:kern w:val="0"/>
            <w:sz w:val="32"/>
            <w:szCs w:val="32"/>
            <w:lang w:val="en-US" w:eastAsia="zh-CN"/>
          </w:rPr>
          <w:delText>1</w:delText>
        </w:r>
      </w:del>
      <w:r>
        <w:rPr>
          <w:rFonts w:hint="eastAsia" w:ascii="仿宋_GB2312" w:hAnsi="仿宋_GB2312" w:eastAsia="仿宋_GB2312" w:cs="仿宋_GB2312"/>
          <w:kern w:val="0"/>
          <w:sz w:val="32"/>
          <w:szCs w:val="32"/>
        </w:rPr>
        <w:t>条。主要内容如下：第1—2条，规定了《办法》制定的依据和适用范围。第3—10条，规定了水利工程建设项目承担质量终身责任的责任单位、责任人，责任单位及其法定代表人、项目负责人、直接责任人的责任及全省各级水行政主管部门职责。第11—15条，规定了项目负责人质量终身责任承诺书签署要求及管理，明确了设置质量责任公示牌、永久性标牌、质量终身责任档案管理制度。第16—</w:t>
      </w:r>
      <w:ins w:id="2" w:author="任予涛(发文会签)" w:date="2022-07-08T14:59:49Z">
        <w:r>
          <w:rPr>
            <w:rFonts w:hint="eastAsia" w:ascii="仿宋_GB2312" w:hAnsi="仿宋_GB2312" w:eastAsia="仿宋_GB2312" w:cs="仿宋_GB2312"/>
            <w:kern w:val="0"/>
            <w:sz w:val="32"/>
            <w:szCs w:val="32"/>
            <w:lang w:val="en-US" w:eastAsia="zh-CN"/>
          </w:rPr>
          <w:t>19</w:t>
        </w:r>
      </w:ins>
      <w:del w:id="3" w:author="任予涛(发文会签)" w:date="2022-07-08T14:59:47Z">
        <w:r>
          <w:rPr>
            <w:rFonts w:hint="eastAsia" w:ascii="仿宋_GB2312" w:hAnsi="仿宋_GB2312" w:eastAsia="仿宋_GB2312" w:cs="仿宋_GB2312"/>
            <w:kern w:val="0"/>
            <w:sz w:val="32"/>
            <w:szCs w:val="32"/>
          </w:rPr>
          <w:delText>20</w:delText>
        </w:r>
      </w:del>
      <w:r>
        <w:rPr>
          <w:rFonts w:hint="eastAsia" w:ascii="仿宋_GB2312" w:hAnsi="仿宋_GB2312" w:eastAsia="仿宋_GB2312" w:cs="仿宋_GB2312"/>
          <w:kern w:val="0"/>
          <w:sz w:val="32"/>
          <w:szCs w:val="32"/>
        </w:rPr>
        <w:t>条，规定了质量责任追究条件、责任追究、责任处罚及信用惩戒。第2</w:t>
      </w:r>
      <w:ins w:id="4" w:author="任予涛(发文会签)" w:date="2022-07-08T14:59:55Z">
        <w:r>
          <w:rPr>
            <w:rFonts w:hint="eastAsia" w:ascii="仿宋_GB2312" w:hAnsi="仿宋_GB2312" w:eastAsia="仿宋_GB2312" w:cs="仿宋_GB2312"/>
            <w:kern w:val="0"/>
            <w:sz w:val="32"/>
            <w:szCs w:val="32"/>
            <w:lang w:val="en-US" w:eastAsia="zh-CN"/>
          </w:rPr>
          <w:t>0</w:t>
        </w:r>
      </w:ins>
      <w:del w:id="5" w:author="任予涛(发文会签)" w:date="2022-07-08T14:59:54Z">
        <w:r>
          <w:rPr>
            <w:rFonts w:hint="eastAsia" w:ascii="仿宋_GB2312" w:hAnsi="仿宋_GB2312" w:eastAsia="仿宋_GB2312" w:cs="仿宋_GB2312"/>
            <w:kern w:val="0"/>
            <w:sz w:val="32"/>
            <w:szCs w:val="32"/>
          </w:rPr>
          <w:delText>1</w:delText>
        </w:r>
      </w:del>
      <w:r>
        <w:rPr>
          <w:rFonts w:hint="eastAsia" w:ascii="仿宋_GB2312" w:hAnsi="仿宋_GB2312" w:eastAsia="仿宋_GB2312" w:cs="仿宋_GB2312"/>
          <w:kern w:val="0"/>
          <w:sz w:val="32"/>
          <w:szCs w:val="32"/>
        </w:rPr>
        <w:t>条，规定了实施时限。附件包括承诺书、授权书、责任公示牌、永久性责任标牌制作标准式样。</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三、《办法》中对启动质量终身责任追究的情形是如何规定的？</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《办法》规定，县级以上人民政府水行政主管部门应当依法追究相关责任人的质量终身责任：</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（一）发生工程质量事故；</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（二）发生投诉、举报、群体性事件、媒体负面报道等情形，并造成恶劣社会影响的严重工程质量问题；</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（三）由于勘察、设计或施工质量原因造成尚在合理使用年限内的水利工程不能正常使用或在洪水防御、抗震等设计标准范围内不能正常发挥作用；</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（四）存在其他因质量原因需追究责任的违法违规行为。</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lang w:eastAsia="zh-CN"/>
        </w:rPr>
        <w:t>四</w:t>
      </w:r>
      <w:r>
        <w:rPr>
          <w:rFonts w:hint="eastAsia" w:ascii="仿宋_GB2312" w:hAnsi="仿宋_GB2312" w:eastAsia="仿宋_GB2312" w:cs="仿宋_GB2312"/>
          <w:kern w:val="0"/>
          <w:sz w:val="32"/>
          <w:szCs w:val="32"/>
        </w:rPr>
        <w:t>、《办法》中对水利工程质量终身责任制实施的保障措施，具体实行什么制度?</w:t>
      </w:r>
      <w:bookmarkStart w:id="0" w:name="_GoBack"/>
      <w:bookmarkEnd w:id="0"/>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《办法》中明确，我省水利工程建设</w:t>
      </w:r>
      <w:r>
        <w:rPr>
          <w:rFonts w:hint="eastAsia" w:ascii="仿宋_GB2312" w:hAnsi="仿宋_GB2312" w:eastAsia="仿宋_GB2312" w:cs="仿宋_GB2312"/>
          <w:kern w:val="0"/>
          <w:sz w:val="32"/>
          <w:szCs w:val="32"/>
          <w:lang w:eastAsia="zh-CN"/>
        </w:rPr>
        <w:t>落实</w:t>
      </w:r>
      <w:r>
        <w:rPr>
          <w:rFonts w:hint="eastAsia" w:ascii="仿宋_GB2312" w:hAnsi="仿宋_GB2312" w:eastAsia="仿宋_GB2312" w:cs="仿宋_GB2312"/>
          <w:kern w:val="0"/>
          <w:sz w:val="32"/>
          <w:szCs w:val="32"/>
        </w:rPr>
        <w:t>工程质量终身</w:t>
      </w:r>
      <w:r>
        <w:rPr>
          <w:rFonts w:hint="eastAsia" w:ascii="仿宋_GB2312" w:hAnsi="仿宋_GB2312" w:eastAsia="仿宋_GB2312" w:cs="仿宋_GB2312"/>
          <w:kern w:val="0"/>
          <w:sz w:val="32"/>
          <w:szCs w:val="32"/>
          <w:lang w:eastAsia="zh-CN"/>
        </w:rPr>
        <w:t>责任</w:t>
      </w:r>
      <w:r>
        <w:rPr>
          <w:rFonts w:hint="eastAsia" w:ascii="仿宋_GB2312" w:hAnsi="仿宋_GB2312" w:eastAsia="仿宋_GB2312" w:cs="仿宋_GB2312"/>
          <w:kern w:val="0"/>
          <w:sz w:val="32"/>
          <w:szCs w:val="32"/>
        </w:rPr>
        <w:t>制，实行</w:t>
      </w:r>
      <w:r>
        <w:rPr>
          <w:rFonts w:hint="eastAsia" w:ascii="仿宋_GB2312" w:hAnsi="仿宋_GB2312" w:eastAsia="仿宋_GB2312" w:cs="仿宋_GB2312"/>
          <w:kern w:val="0"/>
          <w:sz w:val="32"/>
          <w:szCs w:val="32"/>
          <w:lang w:eastAsia="zh-CN"/>
        </w:rPr>
        <w:t>“一书两牌”制度——开工前签订</w:t>
      </w:r>
      <w:r>
        <w:rPr>
          <w:rFonts w:hint="eastAsia" w:ascii="仿宋_GB2312" w:hAnsi="仿宋_GB2312" w:eastAsia="仿宋_GB2312" w:cs="仿宋_GB2312"/>
          <w:kern w:val="0"/>
          <w:sz w:val="32"/>
          <w:szCs w:val="32"/>
        </w:rPr>
        <w:t>工程质量终身责任承诺书</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val="0"/>
          <w:bCs w:val="0"/>
          <w:i w:val="0"/>
          <w:color w:val="000000"/>
          <w:kern w:val="0"/>
          <w:sz w:val="32"/>
          <w:szCs w:val="32"/>
          <w:u w:val="none"/>
          <w:lang w:val="en-US" w:eastAsia="zh-CN" w:bidi="ar"/>
        </w:rPr>
        <w:t>在工程施工现场明显位置设立质量责任公示牌、竣工后设置</w:t>
      </w:r>
      <w:r>
        <w:rPr>
          <w:rFonts w:hint="eastAsia" w:ascii="仿宋_GB2312" w:hAnsi="仿宋_GB2312" w:eastAsia="仿宋_GB2312" w:cs="仿宋_GB2312"/>
          <w:kern w:val="0"/>
          <w:sz w:val="32"/>
          <w:szCs w:val="32"/>
        </w:rPr>
        <w:t>永久性标牌</w:t>
      </w:r>
      <w:r>
        <w:rPr>
          <w:rFonts w:hint="eastAsia" w:ascii="仿宋_GB2312" w:hAnsi="仿宋_GB2312" w:eastAsia="仿宋_GB2312" w:cs="仿宋_GB2312"/>
          <w:kern w:val="0"/>
          <w:sz w:val="32"/>
          <w:szCs w:val="32"/>
          <w:lang w:eastAsia="zh-CN"/>
        </w:rPr>
        <w:t>，同时</w:t>
      </w:r>
      <w:r>
        <w:rPr>
          <w:rFonts w:hint="eastAsia" w:ascii="仿宋_GB2312" w:hAnsi="仿宋_GB2312" w:eastAsia="仿宋_GB2312" w:cs="仿宋_GB2312"/>
          <w:kern w:val="0"/>
          <w:sz w:val="32"/>
          <w:szCs w:val="32"/>
        </w:rPr>
        <w:t>建立质量终身责任档案。</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r>
        <w:rPr>
          <w:rFonts w:hint="eastAsia" w:ascii="仿宋_GB2312" w:hAnsi="仿宋_GB2312" w:eastAsia="仿宋_GB2312" w:cs="仿宋_GB2312"/>
          <w:kern w:val="0"/>
          <w:sz w:val="32"/>
          <w:szCs w:val="32"/>
          <w:lang w:eastAsia="zh-CN"/>
        </w:rPr>
        <w:t>五</w:t>
      </w:r>
      <w:r>
        <w:rPr>
          <w:rFonts w:hint="eastAsia" w:ascii="仿宋_GB2312" w:hAnsi="仿宋_GB2312" w:eastAsia="仿宋_GB2312" w:cs="仿宋_GB2312"/>
          <w:kern w:val="0"/>
          <w:sz w:val="32"/>
          <w:szCs w:val="32"/>
        </w:rPr>
        <w:t>、怎么保证《办法》顺利实施？</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640" w:firstLineChars="0"/>
        <w:jc w:val="left"/>
        <w:textAlignment w:val="auto"/>
        <w:outlineLvl w:val="9"/>
        <w:rPr>
          <w:rFonts w:hint="eastAsia" w:ascii="仿宋_GB2312" w:hAnsi="仿宋_GB2312" w:eastAsia="仿宋_GB2312" w:cs="仿宋_GB2312"/>
          <w:b w:val="0"/>
          <w:bCs w:val="0"/>
          <w:i w:val="0"/>
          <w:color w:val="000000"/>
          <w:kern w:val="0"/>
          <w:sz w:val="32"/>
          <w:szCs w:val="32"/>
          <w:u w:val="none"/>
          <w:lang w:val="en-US" w:eastAsia="zh-CN" w:bidi="ar"/>
        </w:rPr>
      </w:pPr>
      <w:r>
        <w:rPr>
          <w:rFonts w:hint="eastAsia" w:ascii="仿宋_GB2312" w:hAnsi="仿宋_GB2312" w:eastAsia="仿宋_GB2312" w:cs="仿宋_GB2312"/>
          <w:kern w:val="0"/>
          <w:sz w:val="32"/>
          <w:szCs w:val="32"/>
        </w:rPr>
        <w:t>《办法》中规定，省、市、县水行政主管部门负责本级管辖范围内的水利工程项目</w:t>
      </w:r>
      <w:r>
        <w:rPr>
          <w:rFonts w:hint="eastAsia" w:ascii="仿宋_GB2312" w:hAnsi="仿宋_GB2312" w:eastAsia="仿宋_GB2312" w:cs="仿宋_GB2312"/>
          <w:b w:val="0"/>
          <w:bCs w:val="0"/>
          <w:i w:val="0"/>
          <w:color w:val="000000"/>
          <w:kern w:val="0"/>
          <w:sz w:val="32"/>
          <w:szCs w:val="32"/>
          <w:u w:val="none"/>
          <w:lang w:val="en-US" w:eastAsia="zh-CN" w:bidi="ar"/>
        </w:rPr>
        <w:t>责任单位责任人质量终身责任管理工作进行指导和监督管理。项目负责人应当在办理工程质量监督手续前签署工程质量终身责任承诺书，连同法定代表人证明材料，由建设单位（项目法人）报工程质量监督机构备案。</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r>
        <w:rPr>
          <w:rFonts w:hint="eastAsia" w:ascii="仿宋_GB2312" w:hAnsi="仿宋_GB2312" w:eastAsia="仿宋_GB2312" w:cs="仿宋_GB2312"/>
          <w:kern w:val="0"/>
          <w:sz w:val="32"/>
          <w:szCs w:val="32"/>
          <w:lang w:eastAsia="zh-CN"/>
        </w:rPr>
        <w:t>六</w:t>
      </w:r>
      <w:r>
        <w:rPr>
          <w:rFonts w:hint="eastAsia" w:ascii="仿宋_GB2312" w:hAnsi="仿宋_GB2312" w:eastAsia="仿宋_GB2312" w:cs="仿宋_GB2312"/>
          <w:kern w:val="0"/>
          <w:sz w:val="32"/>
          <w:szCs w:val="32"/>
        </w:rPr>
        <w:t>、在追究质量终身责任同时将怎样实行信用惩戒？</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64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各级水行政主管部门应当在广东省水利工程建设信息管理系统公开所管辖的水利工程项目负责人质量终身责任承诺信息，及时在广东省水利建设市场信用信息平台公布责任单位责任人质量责任追究情况，将其违法违规等不良行为及处罚结果记入个人信用档案，</w:t>
      </w:r>
      <w:r>
        <w:rPr>
          <w:rFonts w:hint="eastAsia" w:ascii="仿宋_GB2312" w:hAnsi="仿宋_GB2312" w:eastAsia="仿宋_GB2312" w:cs="仿宋_GB2312"/>
          <w:kern w:val="0"/>
          <w:sz w:val="32"/>
          <w:szCs w:val="32"/>
          <w:lang w:eastAsia="zh-CN"/>
        </w:rPr>
        <w:t>实施</w:t>
      </w:r>
      <w:r>
        <w:rPr>
          <w:rFonts w:hint="eastAsia" w:ascii="仿宋_GB2312" w:hAnsi="仿宋_GB2312" w:eastAsia="仿宋_GB2312" w:cs="仿宋_GB2312"/>
          <w:kern w:val="0"/>
          <w:sz w:val="32"/>
          <w:szCs w:val="32"/>
        </w:rPr>
        <w:t>信用惩戒</w:t>
      </w:r>
      <w:r>
        <w:rPr>
          <w:rFonts w:hint="eastAsia" w:ascii="仿宋_GB2312" w:hAnsi="仿宋_GB2312" w:eastAsia="仿宋_GB2312" w:cs="仿宋_GB2312"/>
          <w:kern w:val="0"/>
          <w:sz w:val="32"/>
          <w:szCs w:val="32"/>
          <w:lang w:eastAsia="zh-CN"/>
        </w:rPr>
        <w:t>。</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、下一步对抓好《办法》的贯彻落实有何考虑？</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为认真抓好《办法》贯彻落实，将主要采取以下措施：</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w:t>
      </w:r>
      <w:r>
        <w:rPr>
          <w:rFonts w:hint="eastAsia" w:ascii="仿宋_GB2312" w:hAnsi="仿宋_GB2312" w:eastAsia="仿宋_GB2312" w:cs="仿宋_GB2312"/>
          <w:kern w:val="0"/>
          <w:sz w:val="32"/>
          <w:szCs w:val="32"/>
          <w:lang w:eastAsia="zh-CN"/>
        </w:rPr>
        <w:t>加强检查督查，将</w:t>
      </w:r>
      <w:r>
        <w:rPr>
          <w:rFonts w:hint="eastAsia" w:ascii="仿宋_GB2312" w:hAnsi="仿宋_GB2312" w:eastAsia="仿宋_GB2312" w:cs="仿宋_GB2312"/>
          <w:kern w:val="0"/>
          <w:sz w:val="32"/>
          <w:szCs w:val="32"/>
        </w:rPr>
        <w:t>我省水利工程质量终身责任制的落实情况</w:t>
      </w:r>
      <w:r>
        <w:rPr>
          <w:rFonts w:hint="eastAsia" w:ascii="仿宋_GB2312" w:hAnsi="仿宋_GB2312" w:eastAsia="仿宋_GB2312" w:cs="仿宋_GB2312"/>
          <w:kern w:val="0"/>
          <w:sz w:val="32"/>
          <w:szCs w:val="32"/>
          <w:lang w:eastAsia="zh-CN"/>
        </w:rPr>
        <w:t>纳入日常监督检查重点内容</w:t>
      </w:r>
      <w:r>
        <w:rPr>
          <w:rFonts w:hint="eastAsia" w:ascii="仿宋_GB2312" w:hAnsi="仿宋_GB2312" w:eastAsia="仿宋_GB2312" w:cs="仿宋_GB2312"/>
          <w:kern w:val="0"/>
          <w:sz w:val="32"/>
          <w:szCs w:val="32"/>
        </w:rPr>
        <w:t>。</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（二）</w:t>
      </w:r>
      <w:r>
        <w:rPr>
          <w:rFonts w:hint="eastAsia" w:ascii="仿宋_GB2312" w:hAnsi="仿宋_GB2312" w:eastAsia="仿宋_GB2312" w:cs="仿宋_GB2312"/>
          <w:kern w:val="0"/>
          <w:sz w:val="32"/>
          <w:szCs w:val="32"/>
          <w:lang w:eastAsia="zh-CN"/>
        </w:rPr>
        <w:t>建设</w:t>
      </w:r>
      <w:r>
        <w:rPr>
          <w:rFonts w:hint="eastAsia" w:ascii="仿宋_GB2312" w:hAnsi="仿宋_GB2312" w:eastAsia="仿宋_GB2312" w:cs="仿宋_GB2312"/>
          <w:kern w:val="0"/>
          <w:sz w:val="32"/>
          <w:szCs w:val="32"/>
        </w:rPr>
        <w:t>广东省水利工程建设信息管理系统</w:t>
      </w:r>
      <w:r>
        <w:rPr>
          <w:rFonts w:hint="eastAsia" w:ascii="仿宋_GB2312" w:hAnsi="仿宋_GB2312" w:eastAsia="仿宋_GB2312" w:cs="仿宋_GB2312"/>
          <w:kern w:val="0"/>
          <w:sz w:val="32"/>
          <w:szCs w:val="32"/>
          <w:lang w:eastAsia="zh-CN"/>
        </w:rPr>
        <w:t>，督促</w:t>
      </w:r>
      <w:r>
        <w:rPr>
          <w:rFonts w:hint="eastAsia" w:ascii="仿宋_GB2312" w:hAnsi="仿宋_GB2312" w:eastAsia="仿宋_GB2312" w:cs="仿宋_GB2312"/>
          <w:kern w:val="0"/>
          <w:sz w:val="32"/>
          <w:szCs w:val="32"/>
        </w:rPr>
        <w:t>各级水行政主管部门在广东省水利工程建设信息管理系统公开所管辖的水利工程项目负责人质量终身责任承诺信息</w:t>
      </w:r>
      <w:r>
        <w:rPr>
          <w:rFonts w:hint="eastAsia" w:ascii="仿宋_GB2312" w:hAnsi="仿宋_GB2312" w:eastAsia="仿宋_GB2312" w:cs="仿宋_GB2312"/>
          <w:kern w:val="0"/>
          <w:sz w:val="32"/>
          <w:szCs w:val="32"/>
          <w:lang w:eastAsia="zh-CN"/>
        </w:rPr>
        <w:t>；实现</w:t>
      </w:r>
      <w:r>
        <w:rPr>
          <w:rFonts w:hint="eastAsia" w:ascii="仿宋_GB2312" w:hAnsi="仿宋_GB2312" w:eastAsia="仿宋_GB2312" w:cs="仿宋_GB2312"/>
          <w:kern w:val="0"/>
          <w:sz w:val="32"/>
          <w:szCs w:val="32"/>
        </w:rPr>
        <w:t>广东省水利工程建设信息管理系统</w:t>
      </w:r>
      <w:r>
        <w:rPr>
          <w:rFonts w:hint="eastAsia" w:ascii="仿宋_GB2312" w:hAnsi="仿宋_GB2312" w:eastAsia="仿宋_GB2312" w:cs="仿宋_GB2312"/>
          <w:kern w:val="0"/>
          <w:sz w:val="32"/>
          <w:szCs w:val="32"/>
          <w:lang w:eastAsia="zh-CN"/>
        </w:rPr>
        <w:t>与</w:t>
      </w:r>
      <w:r>
        <w:rPr>
          <w:rFonts w:hint="eastAsia" w:ascii="仿宋_GB2312" w:hAnsi="仿宋_GB2312" w:eastAsia="仿宋_GB2312" w:cs="仿宋_GB2312"/>
          <w:kern w:val="0"/>
          <w:sz w:val="32"/>
          <w:szCs w:val="32"/>
        </w:rPr>
        <w:t>广东省水利建设市场信用信息平台</w:t>
      </w:r>
      <w:r>
        <w:rPr>
          <w:rFonts w:hint="eastAsia" w:ascii="仿宋_GB2312" w:hAnsi="仿宋_GB2312" w:eastAsia="仿宋_GB2312" w:cs="仿宋_GB2312"/>
          <w:kern w:val="0"/>
          <w:sz w:val="32"/>
          <w:szCs w:val="32"/>
          <w:lang w:eastAsia="zh-CN"/>
        </w:rPr>
        <w:t>互联互通，依托信息化手段加强管理。</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640" w:firstLineChars="0"/>
        <w:jc w:val="left"/>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w:t>
      </w:r>
      <w:r>
        <w:rPr>
          <w:rFonts w:hint="eastAsia" w:ascii="仿宋_GB2312" w:hAnsi="仿宋_GB2312" w:eastAsia="仿宋_GB2312" w:cs="仿宋_GB2312"/>
          <w:kern w:val="0"/>
          <w:sz w:val="32"/>
          <w:szCs w:val="32"/>
          <w:lang w:eastAsia="zh-CN"/>
        </w:rPr>
        <w:t>加强信用监管，督促</w:t>
      </w:r>
      <w:r>
        <w:rPr>
          <w:rFonts w:hint="eastAsia" w:ascii="仿宋_GB2312" w:hAnsi="仿宋_GB2312" w:eastAsia="仿宋_GB2312" w:cs="仿宋_GB2312"/>
          <w:kern w:val="0"/>
          <w:sz w:val="32"/>
          <w:szCs w:val="32"/>
        </w:rPr>
        <w:t>各级水行政主管部门及时在广东省水利建设市场信用信息平台公布责任单位</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责任人质量责任追究</w:t>
      </w:r>
      <w:r>
        <w:rPr>
          <w:rFonts w:hint="eastAsia" w:ascii="仿宋_GB2312" w:hAnsi="仿宋_GB2312" w:eastAsia="仿宋_GB2312" w:cs="仿宋_GB2312"/>
          <w:kern w:val="0"/>
          <w:sz w:val="32"/>
          <w:szCs w:val="32"/>
          <w:lang w:eastAsia="zh-CN"/>
        </w:rPr>
        <w:t>、失信惩戒</w:t>
      </w:r>
      <w:r>
        <w:rPr>
          <w:rFonts w:hint="eastAsia" w:ascii="仿宋_GB2312" w:hAnsi="仿宋_GB2312" w:eastAsia="仿宋_GB2312" w:cs="仿宋_GB2312"/>
          <w:kern w:val="0"/>
          <w:sz w:val="32"/>
          <w:szCs w:val="32"/>
        </w:rPr>
        <w:t>情况。</w:t>
      </w:r>
    </w:p>
    <w:p>
      <w:pPr>
        <w:keepNext w:val="0"/>
        <w:keepLines w:val="0"/>
        <w:pageBreakBefore w:val="0"/>
        <w:widowControl/>
        <w:kinsoku/>
        <w:wordWrap w:val="0"/>
        <w:overflowPunct/>
        <w:topLinePunct w:val="0"/>
        <w:autoSpaceDE/>
        <w:autoSpaceDN/>
        <w:bidi w:val="0"/>
        <w:adjustRightInd/>
        <w:snapToGrid/>
        <w:spacing w:beforeAutospacing="0" w:afterAutospacing="0" w:line="572" w:lineRule="exact"/>
        <w:ind w:left="0" w:leftChars="0" w:right="0" w:rightChars="0" w:firstLine="640" w:firstLineChars="0"/>
        <w:jc w:val="left"/>
        <w:textAlignment w:val="auto"/>
        <w:outlineLvl w:val="9"/>
        <w:rPr>
          <w:rFonts w:hint="eastAsia" w:ascii="仿宋_GB2312" w:hAnsi="仿宋_GB2312" w:eastAsia="仿宋_GB2312" w:cs="仿宋_GB2312"/>
          <w:kern w:val="0"/>
          <w:sz w:val="32"/>
          <w:szCs w:val="32"/>
          <w:lang w:eastAsia="zh-CN"/>
        </w:rPr>
      </w:pPr>
    </w:p>
    <w:p>
      <w:pPr>
        <w:keepNext w:val="0"/>
        <w:keepLines w:val="0"/>
        <w:pageBreakBefore w:val="0"/>
        <w:kinsoku/>
        <w:overflowPunct/>
        <w:topLinePunct w:val="0"/>
        <w:autoSpaceDE/>
        <w:autoSpaceDN/>
        <w:bidi w:val="0"/>
        <w:adjustRightInd/>
        <w:snapToGrid/>
        <w:spacing w:beforeAutospacing="0" w:afterAutospacing="0" w:line="572" w:lineRule="exact"/>
        <w:ind w:left="0" w:leftChars="0" w:right="0" w:rightChars="0" w:firstLine="0" w:firstLineChars="0"/>
        <w:textAlignment w:val="auto"/>
        <w:outlineLvl w:val="9"/>
      </w:pPr>
    </w:p>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华文仿宋">
    <w:altName w:val="仿宋_GB2312"/>
    <w:panose1 w:val="02010600040101010101"/>
    <w:charset w:val="86"/>
    <w:family w:val="auto"/>
    <w:pitch w:val="default"/>
    <w:sig w:usb0="00000000" w:usb1="00000000" w:usb2="00000000" w:usb3="00000000" w:csb0="0004009F" w:csb1="DFD70000"/>
  </w:font>
  <w:font w:name="仿宋">
    <w:altName w:val="微软雅黑"/>
    <w:panose1 w:val="02010609060101010101"/>
    <w:charset w:val="86"/>
    <w:family w:val="auto"/>
    <w:pitch w:val="default"/>
    <w:sig w:usb0="00000000" w:usb1="00000000"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Wingdings 2">
    <w:altName w:val="Wingdings"/>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Microsoft YaHei UI">
    <w:altName w:val="宋体"/>
    <w:panose1 w:val="020B0503020204020204"/>
    <w:charset w:val="86"/>
    <w:family w:val="auto"/>
    <w:pitch w:val="default"/>
    <w:sig w:usb0="00000000" w:usb1="00000000" w:usb2="00000016" w:usb3="00000000" w:csb0="0004001F" w:csb1="00000000"/>
  </w:font>
  <w:font w:name="Arial">
    <w:panose1 w:val="020B0604020202020204"/>
    <w:charset w:val="00"/>
    <w:family w:val="auto"/>
    <w:pitch w:val="default"/>
    <w:sig w:usb0="E0002AFF" w:usb1="C0007843"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 w:name="___WRD_EMBED_SUB_39">
    <w:altName w:val="宋体"/>
    <w:panose1 w:val="00000000000000000000"/>
    <w:charset w:val="86"/>
    <w:family w:val="modern"/>
    <w:pitch w:val="default"/>
    <w:sig w:usb0="00000000" w:usb1="00000000" w:usb2="00000010" w:usb3="00000000" w:csb0="00040000" w:csb1="00000000"/>
  </w:font>
  <w:font w:name="___WRD_EMBED_SUB_42">
    <w:altName w:val="宋体"/>
    <w:panose1 w:val="02010600030101010101"/>
    <w:charset w:val="86"/>
    <w:family w:val="auto"/>
    <w:pitch w:val="default"/>
    <w:sig w:usb0="00000000" w:usb1="00000000" w:usb2="00000010" w:usb3="00000000" w:csb0="00040000" w:csb1="00000000"/>
  </w:font>
  <w:font w:name="message-box">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onospace">
    <w:altName w:val="Segoe Print"/>
    <w:panose1 w:val="00000000000000000000"/>
    <w:charset w:val="00"/>
    <w:family w:val="auto"/>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0" w:csb1="00000000"/>
  </w:font>
  <w:font w:name="Broadway">
    <w:altName w:val="Gabriola"/>
    <w:panose1 w:val="04040905080B02020502"/>
    <w:charset w:val="00"/>
    <w:family w:val="auto"/>
    <w:pitch w:val="default"/>
    <w:sig w:usb0="00000000" w:usb1="00000000" w:usb2="00000000" w:usb3="00000000" w:csb0="20000001" w:csb1="00000000"/>
  </w:font>
  <w:font w:name="华文行楷">
    <w:altName w:val="微软雅黑"/>
    <w:panose1 w:val="02010800040101010101"/>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华文新魏">
    <w:altName w:val="宋体"/>
    <w:panose1 w:val="02010800040101010101"/>
    <w:charset w:val="86"/>
    <w:family w:val="auto"/>
    <w:pitch w:val="default"/>
    <w:sig w:usb0="00000000" w:usb1="0000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宋体 ，Arial">
    <w:altName w:val="宋体"/>
    <w:panose1 w:val="00000000000000000000"/>
    <w:charset w:val="00"/>
    <w:family w:val="auto"/>
    <w:pitch w:val="default"/>
    <w:sig w:usb0="00000000" w:usb1="00000000" w:usb2="00000000" w:usb3="00000000" w:csb0="00040001" w:csb1="00000000"/>
  </w:font>
  <w:font w:name="微软简标宋">
    <w:panose1 w:val="00000000000000000000"/>
    <w:charset w:val="86"/>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宋体-方正超大字符集">
    <w:panose1 w:val="03000509000000000000"/>
    <w:charset w:val="86"/>
    <w:family w:val="auto"/>
    <w:pitch w:val="default"/>
    <w:sig w:usb0="00000001" w:usb1="080E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华文彩云">
    <w:altName w:val="微软雅黑"/>
    <w:panose1 w:val="0201080004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Malgun Gothic">
    <w:panose1 w:val="020B0503020000020004"/>
    <w:charset w:val="81"/>
    <w:family w:val="auto"/>
    <w:pitch w:val="default"/>
    <w:sig w:usb0="900002AF" w:usb1="01D77CFB" w:usb2="00000012" w:usb3="00000000" w:csb0="00080001" w:csb1="00000000"/>
  </w:font>
  <w:font w:name="line-height:2.5;">
    <w:altName w:val="Segoe Print"/>
    <w:panose1 w:val="00000000000000000000"/>
    <w:charset w:val="00"/>
    <w:family w:val="auto"/>
    <w:pitch w:val="default"/>
    <w:sig w:usb0="00000000" w:usb1="00000000" w:usb2="00000000" w:usb3="00000000" w:csb0="00000000"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algun Gothic Semilight">
    <w:altName w:val="宋体"/>
    <w:panose1 w:val="020B0502040204020203"/>
    <w:charset w:val="86"/>
    <w:family w:val="auto"/>
    <w:pitch w:val="default"/>
    <w:sig w:usb0="00000000" w:usb1="00000000" w:usb2="00000012" w:usb3="00000000" w:csb0="203E01BD" w:csb1="D7FF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方正粗黑宋简体">
    <w:altName w:val="宋体"/>
    <w:panose1 w:val="02000000000000000000"/>
    <w:charset w:val="86"/>
    <w:family w:val="auto"/>
    <w:pitch w:val="default"/>
    <w:sig w:usb0="00000000" w:usb1="00000000" w:usb2="00000012" w:usb3="00000000" w:csb0="00040001" w:csb1="00000000"/>
  </w:font>
  <w:font w:name="微软雅黑 Light">
    <w:altName w:val="黑体"/>
    <w:panose1 w:val="020B0502040204020203"/>
    <w:charset w:val="86"/>
    <w:family w:val="auto"/>
    <w:pitch w:val="default"/>
    <w:sig w:usb0="00000000" w:usb1="00000000" w:usb2="00000016" w:usb3="00000000" w:csb0="0004001F" w:csb1="00000000"/>
  </w:font>
  <w:font w:name="公文小标宋简">
    <w:altName w:val="宋体"/>
    <w:panose1 w:val="0201060901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Century">
    <w:altName w:val="Times New Roman"/>
    <w:panose1 w:val="02040604050505020304"/>
    <w:charset w:val="00"/>
    <w:family w:val="roman"/>
    <w:pitch w:val="default"/>
    <w:sig w:usb0="00000000" w:usb1="00000000" w:usb2="00000000" w:usb3="00000000" w:csb0="2000009F" w:csb1="DFD70000"/>
  </w:font>
  <w:font w:name="??">
    <w:altName w:val="Times New Roman"/>
    <w:panose1 w:val="00000000000000000000"/>
    <w:charset w:val="00"/>
    <w:family w:val="swiss"/>
    <w:pitch w:val="default"/>
    <w:sig w:usb0="00000000" w:usb1="00000000" w:usb2="00000000" w:usb3="00000000" w:csb0="00000001" w:csb1="00000000"/>
  </w:font>
  <w:font w:name="华文隶书">
    <w:altName w:val="微软雅黑"/>
    <w:panose1 w:val="02010800040101010101"/>
    <w:charset w:val="86"/>
    <w:family w:val="auto"/>
    <w:pitch w:val="default"/>
    <w:sig w:usb0="00000000" w:usb1="00000000" w:usb2="0000000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创艺简标宋">
    <w:altName w:val="方正小标宋简体"/>
    <w:panose1 w:val="00000000000000000000"/>
    <w:charset w:val="86"/>
    <w:family w:val="auto"/>
    <w:pitch w:val="default"/>
    <w:sig w:usb0="00000000" w:usb1="00000000" w:usb2="00000000" w:usb3="00000000" w:csb0="00040001" w:csb1="00000000"/>
  </w:font>
  <w:font w:name="微软简标宋">
    <w:panose1 w:val="00000000000000000000"/>
    <w:charset w:val="00"/>
    <w:family w:val="auto"/>
    <w:pitch w:val="default"/>
    <w:sig w:usb0="00000000" w:usb1="00000000" w:usb2="00000000" w:usb3="00000000" w:csb0="00000000" w:csb1="00000000"/>
  </w:font>
  <w:font w:name="Calibri">
    <w:panose1 w:val="020F0502020204030204"/>
    <w:charset w:val="86"/>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文星楷体">
    <w:altName w:val="SimSun-ExtB"/>
    <w:panose1 w:val="00000000000000000000"/>
    <w:charset w:val="86"/>
    <w:family w:val="moder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文星仿宋">
    <w:altName w:val="仿宋_GB2312"/>
    <w:panose1 w:val="0201060900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Yu Gothic UI">
    <w:altName w:val="Meiryo UI"/>
    <w:panose1 w:val="020B0500000000000000"/>
    <w:charset w:val="80"/>
    <w:family w:val="auto"/>
    <w:pitch w:val="default"/>
    <w:sig w:usb0="00000000" w:usb1="00000000" w:usb2="00000016" w:usb3="00000000" w:csb0="2002009F" w:csb1="00000000"/>
  </w:font>
  <w:font w:name="_4eff_5b8b_GB2312">
    <w:altName w:val="Times New Roman"/>
    <w:panose1 w:val="00000000000000000000"/>
    <w:charset w:val="00"/>
    <w:family w:val="roman"/>
    <w:pitch w:val="default"/>
    <w:sig w:usb0="00000000" w:usb1="00000000" w:usb2="00000000" w:usb3="00000000" w:csb0="00040001" w:csb1="00000000"/>
  </w:font>
  <w:font w:name="文星标宋">
    <w:altName w:val="微软雅黑"/>
    <w:panose1 w:val="00000000000000000000"/>
    <w:charset w:val="86"/>
    <w:family w:val="modern"/>
    <w:pitch w:val="default"/>
    <w:sig w:usb0="00000000" w:usb1="00000000" w:usb2="00000010" w:usb3="00000000" w:csb0="00040000" w:csb1="00000000"/>
  </w:font>
  <w:font w:name="Meiryo UI">
    <w:panose1 w:val="020B0604030504040204"/>
    <w:charset w:val="80"/>
    <w:family w:val="auto"/>
    <w:pitch w:val="default"/>
    <w:sig w:usb0="E10102FF" w:usb1="EAC7FFFF" w:usb2="00010012" w:usb3="00000000" w:csb0="6002009F" w:csb1="DFD70000"/>
  </w:font>
  <w:font w:name="文星黑体">
    <w:altName w:val="黑体"/>
    <w:panose1 w:val="02010609000101010101"/>
    <w:charset w:val="86"/>
    <w:family w:val="modern"/>
    <w:pitch w:val="default"/>
    <w:sig w:usb0="00000000" w:usb1="00000000" w:usb2="00000010" w:usb3="00000000" w:csb0="00040000" w:csb1="00000000"/>
  </w:font>
  <w:font w:name="Batang">
    <w:panose1 w:val="02030600000101010101"/>
    <w:charset w:val="81"/>
    <w:family w:val="auto"/>
    <w:pitch w:val="default"/>
    <w:sig w:usb0="B00002AF" w:usb1="69D77CFB" w:usb2="00000030" w:usb3="00000000" w:csb0="4008009F" w:csb1="DFD70000"/>
  </w:font>
  <w:font w:name="Segoe UI">
    <w:panose1 w:val="020B0502040204020203"/>
    <w:charset w:val="00"/>
    <w:family w:val="swiss"/>
    <w:pitch w:val="default"/>
    <w:sig w:usb0="E10022FF" w:usb1="C000E47F" w:usb2="00000029" w:usb3="00000000" w:csb0="200001DF" w:csb1="20000000"/>
  </w:font>
  <w:font w:name="方正大标宋简体">
    <w:altName w:val="微软雅黑"/>
    <w:panose1 w:val="00000000000000000000"/>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简ular">
    <w:altName w:val="Segoe Print"/>
    <w:panose1 w:val="00000000000000000000"/>
    <w:charset w:val="00"/>
    <w:family w:val="auto"/>
    <w:pitch w:val="default"/>
    <w:sig w:usb0="00000000" w:usb1="00000000" w:usb2="00000000" w:usb3="00000000" w:csb0="00000000" w:csb1="00000000"/>
  </w:font>
  <w:font w:name="Microsoft JhengHei UI">
    <w:altName w:val="Microsoft JhengHei"/>
    <w:panose1 w:val="020B0604030504040204"/>
    <w:charset w:val="88"/>
    <w:family w:val="auto"/>
    <w:pitch w:val="default"/>
    <w:sig w:usb0="00000000" w:usb1="00000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Microsoft YaHei UI Light">
    <w:altName w:val="宋体"/>
    <w:panose1 w:val="020B0502040204020203"/>
    <w:charset w:val="86"/>
    <w:family w:val="auto"/>
    <w:pitch w:val="default"/>
    <w:sig w:usb0="00000000" w:usb1="00000000" w:usb2="00000016" w:usb3="00000000" w:csb0="0004001F" w:csb1="00000000"/>
  </w:font>
  <w:font w:name="MingLiU_HKSCS-ExtB">
    <w:panose1 w:val="02020500000000000000"/>
    <w:charset w:val="88"/>
    <w:family w:val="auto"/>
    <w:pitch w:val="default"/>
    <w:sig w:usb0="8000002F" w:usb1="02000008" w:usb2="00000000" w:usb3="00000000" w:csb0="00100001" w:csb1="00000000"/>
  </w:font>
  <w:font w:name="Yu Gothic">
    <w:altName w:val="Meiryo UI"/>
    <w:panose1 w:val="020B0400000000000000"/>
    <w:charset w:val="80"/>
    <w:family w:val="auto"/>
    <w:pitch w:val="default"/>
    <w:sig w:usb0="00000000" w:usb1="00000000" w:usb2="00000016" w:usb3="00000000" w:csb0="2002009F" w:csb1="00000000"/>
  </w:font>
  <w:font w:name="Yu Gothic Light">
    <w:altName w:val="Meiryo UI"/>
    <w:panose1 w:val="020B03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Arial Black">
    <w:panose1 w:val="020B0A04020102020204"/>
    <w:charset w:val="00"/>
    <w:family w:val="auto"/>
    <w:pitch w:val="default"/>
    <w:sig w:usb0="00000287" w:usb1="00000000" w:usb2="00000000" w:usb3="00000000" w:csb0="2000009F" w:csb1="DFD70000"/>
  </w:font>
  <w:font w:name="Arial Rounded MT Bold">
    <w:altName w:val="Arial"/>
    <w:panose1 w:val="020F0704030504030204"/>
    <w:charset w:val="00"/>
    <w:family w:val="auto"/>
    <w:pitch w:val="default"/>
    <w:sig w:usb0="00000000" w:usb1="00000000" w:usb2="00000000" w:usb3="00000000" w:csb0="20000001" w:csb1="00000000"/>
  </w:font>
  <w:font w:name="Bahnschrift Light Condensed">
    <w:altName w:val="Vrinda"/>
    <w:panose1 w:val="020B0502040204020203"/>
    <w:charset w:val="00"/>
    <w:family w:val="auto"/>
    <w:pitch w:val="default"/>
    <w:sig w:usb0="00000000" w:usb1="00000000" w:usb2="00000000" w:usb3="00000000" w:csb0="2000019F" w:csb1="00000000"/>
  </w:font>
  <w:font w:name="Bahnschrift Light SemiCondensed">
    <w:altName w:val="Vrinda"/>
    <w:panose1 w:val="020B0502040204020203"/>
    <w:charset w:val="00"/>
    <w:family w:val="auto"/>
    <w:pitch w:val="default"/>
    <w:sig w:usb0="00000000" w:usb1="00000000" w:usb2="00000000" w:usb3="00000000" w:csb0="2000019F" w:csb1="00000000"/>
  </w:font>
  <w:font w:name="Bahnschrift SemiBold SemiConden">
    <w:altName w:val="Segoe Print"/>
    <w:panose1 w:val="00000000000000000000"/>
    <w:charset w:val="00"/>
    <w:family w:val="auto"/>
    <w:pitch w:val="default"/>
    <w:sig w:usb0="00000000" w:usb1="00000000" w:usb2="00000000" w:usb3="00000000" w:csb0="00000000" w:csb1="00000000"/>
  </w:font>
  <w:font w:name="Bahnschrift">
    <w:altName w:val="Vrinda"/>
    <w:panose1 w:val="020B0502040204020203"/>
    <w:charset w:val="00"/>
    <w:family w:val="auto"/>
    <w:pitch w:val="default"/>
    <w:sig w:usb0="00000000" w:usb1="00000000" w:usb2="00000000" w:usb3="00000000" w:csb0="2000019F" w:csb1="00000000"/>
  </w:font>
  <w:font w:name="Bahnschrift SemiLight">
    <w:altName w:val="Vrinda"/>
    <w:panose1 w:val="020B0502040204020203"/>
    <w:charset w:val="00"/>
    <w:family w:val="auto"/>
    <w:pitch w:val="default"/>
    <w:sig w:usb0="00000000" w:usb1="00000000" w:usb2="00000000" w:usb3="00000000" w:csb0="2000019F" w:csb1="00000000"/>
  </w:font>
  <w:font w:name="Baskerville Old Face">
    <w:altName w:val="Segoe Print"/>
    <w:panose1 w:val="02020602080505020303"/>
    <w:charset w:val="00"/>
    <w:family w:val="auto"/>
    <w:pitch w:val="default"/>
    <w:sig w:usb0="00000000" w:usb1="00000000" w:usb2="00000000" w:usb3="00000000" w:csb0="20000001" w:csb1="00000000"/>
  </w:font>
  <w:font w:name="Bell MT">
    <w:altName w:val="PMingLiU-ExtB"/>
    <w:panose1 w:val="02020503060305020303"/>
    <w:charset w:val="00"/>
    <w:family w:val="auto"/>
    <w:pitch w:val="default"/>
    <w:sig w:usb0="00000000" w:usb1="00000000" w:usb2="00000000" w:usb3="00000000" w:csb0="20000001" w:csb1="00000000"/>
  </w:font>
  <w:font w:name="Bernard MT Condensed">
    <w:altName w:val="Segoe Print"/>
    <w:panose1 w:val="02050806060905020404"/>
    <w:charset w:val="00"/>
    <w:family w:val="auto"/>
    <w:pitch w:val="default"/>
    <w:sig w:usb0="00000000" w:usb1="00000000" w:usb2="00000000" w:usb3="00000000" w:csb0="20000001" w:csb1="00000000"/>
  </w:font>
  <w:font w:name="Bodoni MT Condensed">
    <w:altName w:val="Segoe Print"/>
    <w:panose1 w:val="02070606080606020203"/>
    <w:charset w:val="00"/>
    <w:family w:val="auto"/>
    <w:pitch w:val="default"/>
    <w:sig w:usb0="00000000" w:usb1="00000000" w:usb2="00000000" w:usb3="00000000" w:csb0="20000001" w:csb1="00000000"/>
  </w:font>
  <w:font w:name="Brush Script MT">
    <w:altName w:val="Mongolian Baiti"/>
    <w:panose1 w:val="03060802040406070304"/>
    <w:charset w:val="00"/>
    <w:family w:val="auto"/>
    <w:pitch w:val="default"/>
    <w:sig w:usb0="00000000" w:usb1="00000000" w:usb2="00000000" w:usb3="00000000" w:csb0="20000001" w:csb1="00000000"/>
  </w:font>
  <w:font w:name="Castellar">
    <w:altName w:val="Segoe Print"/>
    <w:panose1 w:val="020A0402060406010301"/>
    <w:charset w:val="00"/>
    <w:family w:val="auto"/>
    <w:pitch w:val="default"/>
    <w:sig w:usb0="00000000" w:usb1="00000000" w:usb2="00000000" w:usb3="00000000" w:csb0="20000001" w:csb1="00000000"/>
  </w:font>
  <w:font w:name="Century Schoolbook">
    <w:altName w:val="Segoe Print"/>
    <w:panose1 w:val="02040604050505020304"/>
    <w:charset w:val="00"/>
    <w:family w:val="auto"/>
    <w:pitch w:val="default"/>
    <w:sig w:usb0="00000000" w:usb1="00000000" w:usb2="00000000" w:usb3="00000000" w:csb0="2000009F" w:csb1="DFD70000"/>
  </w:font>
  <w:font w:name="Colonna MT">
    <w:altName w:val="Gabriola"/>
    <w:panose1 w:val="04020805060202030203"/>
    <w:charset w:val="00"/>
    <w:family w:val="auto"/>
    <w:pitch w:val="default"/>
    <w:sig w:usb0="00000000" w:usb1="00000000" w:usb2="00000000" w:usb3="00000000" w:csb0="20000001" w:csb1="00000000"/>
  </w:font>
  <w:font w:name="Comic Sans MS">
    <w:panose1 w:val="030F0702030302020204"/>
    <w:charset w:val="00"/>
    <w:family w:val="auto"/>
    <w:pitch w:val="default"/>
    <w:sig w:usb0="00000287" w:usb1="40000013" w:usb2="00000000" w:usb3="00000000" w:csb0="2000009F" w:csb1="00000000"/>
  </w:font>
  <w:font w:name="Consolas">
    <w:panose1 w:val="020B0609020204030204"/>
    <w:charset w:val="00"/>
    <w:family w:val="auto"/>
    <w:pitch w:val="default"/>
    <w:sig w:usb0="E10002FF" w:usb1="4000FCFF" w:usb2="00000009" w:usb3="00000000" w:csb0="6000019F" w:csb1="DFD70000"/>
  </w:font>
  <w:font w:name="Constantia">
    <w:panose1 w:val="02030602050306030303"/>
    <w:charset w:val="00"/>
    <w:family w:val="auto"/>
    <w:pitch w:val="default"/>
    <w:sig w:usb0="A00002EF" w:usb1="4000204B" w:usb2="00000000" w:usb3="00000000" w:csb0="2000019F" w:csb1="00000000"/>
  </w:font>
  <w:font w:name="Copperplate Gothic Bold">
    <w:altName w:val="Segoe Print"/>
    <w:panose1 w:val="020E0705020206020404"/>
    <w:charset w:val="00"/>
    <w:family w:val="auto"/>
    <w:pitch w:val="default"/>
    <w:sig w:usb0="00000000"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Curlz MT">
    <w:altName w:val="Gabriola"/>
    <w:panose1 w:val="04040404050702020202"/>
    <w:charset w:val="00"/>
    <w:family w:val="auto"/>
    <w:pitch w:val="default"/>
    <w:sig w:usb0="00000000" w:usb1="00000000" w:usb2="00000000" w:usb3="00000000" w:csb0="20000001" w:csb1="00000000"/>
  </w:font>
  <w:font w:name="Elephant">
    <w:altName w:val="Segoe Print"/>
    <w:panose1 w:val="02020904090505020303"/>
    <w:charset w:val="00"/>
    <w:family w:val="auto"/>
    <w:pitch w:val="default"/>
    <w:sig w:usb0="00000000" w:usb1="00000000" w:usb2="00000000" w:usb3="00000000" w:csb0="20000001" w:csb1="00000000"/>
  </w:font>
  <w:font w:name="Franklin Gothic Demi">
    <w:altName w:val="Trebuchet MS"/>
    <w:panose1 w:val="020B0703020102020204"/>
    <w:charset w:val="00"/>
    <w:family w:val="auto"/>
    <w:pitch w:val="default"/>
    <w:sig w:usb0="00000000" w:usb1="00000000" w:usb2="00000000" w:usb3="00000000" w:csb0="2000009F" w:csb1="DFD70000"/>
  </w:font>
  <w:font w:name="Garamond">
    <w:altName w:val="PMingLiU-ExtB"/>
    <w:panose1 w:val="02020404030301010803"/>
    <w:charset w:val="00"/>
    <w:family w:val="auto"/>
    <w:pitch w:val="default"/>
    <w:sig w:usb0="00000000" w:usb1="00000000" w:usb2="00000000" w:usb3="00000000" w:csb0="0000009F" w:csb1="DFD70000"/>
  </w:font>
  <w:font w:name="Gill Sans MT Ext Condensed Bold">
    <w:altName w:val="Segoe UI Semibold"/>
    <w:panose1 w:val="020B0902020104020203"/>
    <w:charset w:val="00"/>
    <w:family w:val="auto"/>
    <w:pitch w:val="default"/>
    <w:sig w:usb0="00000000" w:usb1="00000000" w:usb2="00000000" w:usb3="00000000" w:csb0="20000003" w:csb1="00000000"/>
  </w:font>
  <w:font w:name="Gill Sans Ultra Bold">
    <w:altName w:val="Segoe UI Semibold"/>
    <w:panose1 w:val="020B0A02020104020203"/>
    <w:charset w:val="00"/>
    <w:family w:val="auto"/>
    <w:pitch w:val="default"/>
    <w:sig w:usb0="00000000" w:usb1="00000000" w:usb2="00000000" w:usb3="00000000" w:csb0="20000003"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Goudy Stout">
    <w:altName w:val="Segoe Print"/>
    <w:panose1 w:val="0202090407030B020401"/>
    <w:charset w:val="00"/>
    <w:family w:val="auto"/>
    <w:pitch w:val="default"/>
    <w:sig w:usb0="00000000" w:usb1="00000000" w:usb2="00000000" w:usb3="00000000" w:csb0="20000001" w:csb1="00000000"/>
  </w:font>
  <w:font w:name="Harlow Solid Italic">
    <w:altName w:val="Gabriola"/>
    <w:panose1 w:val="04030604020F02020D02"/>
    <w:charset w:val="00"/>
    <w:family w:val="auto"/>
    <w:pitch w:val="default"/>
    <w:sig w:usb0="00000000" w:usb1="00000000" w:usb2="00000000" w:usb3="00000000" w:csb0="20000001" w:csb1="00000000"/>
  </w:font>
  <w:font w:name="Harrington">
    <w:altName w:val="Gabriola"/>
    <w:panose1 w:val="04040505050A02020702"/>
    <w:charset w:val="00"/>
    <w:family w:val="auto"/>
    <w:pitch w:val="default"/>
    <w:sig w:usb0="00000000" w:usb1="00000000" w:usb2="00000000" w:usb3="00000000" w:csb0="20000001" w:csb1="00000000"/>
  </w:font>
  <w:font w:name="High Tower Text">
    <w:altName w:val="Palatino Linotype"/>
    <w:panose1 w:val="02040502050506030303"/>
    <w:charset w:val="00"/>
    <w:family w:val="auto"/>
    <w:pitch w:val="default"/>
    <w:sig w:usb0="00000000" w:usb1="00000000" w:usb2="00000000" w:usb3="00000000" w:csb0="20000001" w:csb1="00000000"/>
  </w:font>
  <w:font w:name="Imprint MT Shadow">
    <w:altName w:val="Gabriola"/>
    <w:panose1 w:val="04020605060303030202"/>
    <w:charset w:val="00"/>
    <w:family w:val="auto"/>
    <w:pitch w:val="default"/>
    <w:sig w:usb0="00000000" w:usb1="00000000" w:usb2="00000000" w:usb3="00000000" w:csb0="20000001" w:csb1="00000000"/>
  </w:font>
  <w:font w:name="Javanese Text">
    <w:altName w:val="Vrinda"/>
    <w:panose1 w:val="02000000000000000000"/>
    <w:charset w:val="00"/>
    <w:family w:val="auto"/>
    <w:pitch w:val="default"/>
    <w:sig w:usb0="00000000" w:usb1="00000000" w:usb2="00000000" w:usb3="00000000" w:csb0="00000001" w:csb1="00000000"/>
  </w:font>
  <w:font w:name="Jokerman">
    <w:altName w:val="Gabriola"/>
    <w:panose1 w:val="04090605060D06020702"/>
    <w:charset w:val="00"/>
    <w:family w:val="auto"/>
    <w:pitch w:val="default"/>
    <w:sig w:usb0="00000000" w:usb1="00000000" w:usb2="00000000" w:usb3="00000000" w:csb0="20000001" w:csb1="00000000"/>
  </w:font>
  <w:font w:name="Leelawadee UI">
    <w:altName w:val="Leelawadee"/>
    <w:panose1 w:val="020B0502040204020203"/>
    <w:charset w:val="00"/>
    <w:family w:val="auto"/>
    <w:pitch w:val="default"/>
    <w:sig w:usb0="00000000" w:usb1="00000000" w:usb2="00010000" w:usb3="00000001" w:csb0="00010101" w:csb1="00000000"/>
  </w:font>
  <w:font w:name="Lucida Handwriting">
    <w:altName w:val="Mongolian Baiti"/>
    <w:panose1 w:val="03010101010101010101"/>
    <w:charset w:val="00"/>
    <w:family w:val="auto"/>
    <w:pitch w:val="default"/>
    <w:sig w:usb0="00000000" w:usb1="00000000" w:usb2="00000000" w:usb3="00000000" w:csb0="20000001" w:csb1="00000000"/>
  </w:font>
  <w:font w:name="Maiandra GD">
    <w:altName w:val="Segoe Print"/>
    <w:panose1 w:val="020E0502030308020204"/>
    <w:charset w:val="00"/>
    <w:family w:val="auto"/>
    <w:pitch w:val="default"/>
    <w:sig w:usb0="00000000" w:usb1="00000000" w:usb2="00000000" w:usb3="00000000" w:csb0="20000001" w:csb1="00000000"/>
  </w:font>
  <w:font w:name="Microsoft Yi Baiti">
    <w:panose1 w:val="03000500000000000000"/>
    <w:charset w:val="00"/>
    <w:family w:val="auto"/>
    <w:pitch w:val="default"/>
    <w:sig w:usb0="80000003" w:usb1="00010402" w:usb2="00080002" w:usb3="00000000" w:csb0="00000001" w:csb1="00000000"/>
  </w:font>
  <w:font w:name="Modern No. 20">
    <w:altName w:val="Segoe Print"/>
    <w:panose1 w:val="02070704070505020303"/>
    <w:charset w:val="00"/>
    <w:family w:val="auto"/>
    <w:pitch w:val="default"/>
    <w:sig w:usb0="00000000" w:usb1="00000000" w:usb2="00000000" w:usb3="00000000" w:csb0="20000001" w:csb1="00000000"/>
  </w:font>
  <w:font w:name="MT Extra">
    <w:panose1 w:val="05050102010205020202"/>
    <w:charset w:val="00"/>
    <w:family w:val="auto"/>
    <w:pitch w:val="default"/>
    <w:sig w:usb0="80000000" w:usb1="00000000" w:usb2="00000000" w:usb3="00000000" w:csb0="00000000" w:csb1="00000000"/>
  </w:font>
  <w:font w:name="Niagara Engraved">
    <w:altName w:val="Gabriola"/>
    <w:panose1 w:val="04020502070703030202"/>
    <w:charset w:val="00"/>
    <w:family w:val="auto"/>
    <w:pitch w:val="default"/>
    <w:sig w:usb0="00000000" w:usb1="00000000" w:usb2="00000000" w:usb3="00000000" w:csb0="20000001" w:csb1="00000000"/>
  </w:font>
  <w:font w:name="Nirmala UI">
    <w:altName w:val="Vrinda"/>
    <w:panose1 w:val="020B0502040204020203"/>
    <w:charset w:val="00"/>
    <w:family w:val="auto"/>
    <w:pitch w:val="default"/>
    <w:sig w:usb0="00000000" w:usb1="00000000" w:usb2="00000200" w:usb3="00040000" w:csb0="00000001" w:csb1="00000000"/>
  </w:font>
  <w:font w:name="OCR A Extended">
    <w:altName w:val="PMingLiU-ExtB"/>
    <w:panose1 w:val="02010509020102010303"/>
    <w:charset w:val="00"/>
    <w:family w:val="auto"/>
    <w:pitch w:val="default"/>
    <w:sig w:usb0="00000000" w:usb1="00000000" w:usb2="00000000" w:usb3="00000000" w:csb0="20000001" w:csb1="00000000"/>
  </w:font>
  <w:font w:name="Palatino Linotype">
    <w:panose1 w:val="02040502050505030304"/>
    <w:charset w:val="00"/>
    <w:family w:val="auto"/>
    <w:pitch w:val="default"/>
    <w:sig w:usb0="E0000287" w:usb1="40000013" w:usb2="00000000" w:usb3="00000000" w:csb0="2000019F" w:csb1="00000000"/>
  </w:font>
  <w:font w:name="Pristina">
    <w:altName w:val="Mongolian Baiti"/>
    <w:panose1 w:val="03060402040406080204"/>
    <w:charset w:val="00"/>
    <w:family w:val="auto"/>
    <w:pitch w:val="default"/>
    <w:sig w:usb0="00000000" w:usb1="00000000" w:usb2="00000000" w:usb3="00000000" w:csb0="20000001" w:csb1="00000000"/>
  </w:font>
  <w:font w:name="Script MT Bold">
    <w:altName w:val="Mongolian Baiti"/>
    <w:panose1 w:val="03040602040607080904"/>
    <w:charset w:val="00"/>
    <w:family w:val="auto"/>
    <w:pitch w:val="default"/>
    <w:sig w:usb0="00000000" w:usb1="00000000" w:usb2="00000000" w:usb3="00000000" w:csb0="20000001" w:csb1="00000000"/>
  </w:font>
  <w:font w:name="Segoe UI Black">
    <w:altName w:val="Segoe UI"/>
    <w:panose1 w:val="020B0A02040204020203"/>
    <w:charset w:val="00"/>
    <w:family w:val="auto"/>
    <w:pitch w:val="default"/>
    <w:sig w:usb0="00000000" w:usb1="00000000" w:usb2="00000021" w:usb3="00000000" w:csb0="2000019F" w:csb1="00000000"/>
  </w:font>
  <w:font w:name="Segoe UI Semilight">
    <w:altName w:val="Segoe UI"/>
    <w:panose1 w:val="020B0402040204020203"/>
    <w:charset w:val="00"/>
    <w:family w:val="auto"/>
    <w:pitch w:val="default"/>
    <w:sig w:usb0="00000000" w:usb1="00000000" w:usb2="00000009" w:usb3="00000000" w:csb0="200001FF" w:csb1="00000000"/>
  </w:font>
  <w:font w:name="Segoe UI Symbol">
    <w:panose1 w:val="020B0502040204020203"/>
    <w:charset w:val="00"/>
    <w:family w:val="auto"/>
    <w:pitch w:val="default"/>
    <w:sig w:usb0="8000006F" w:usb1="1200FBEF" w:usb2="0064C000" w:usb3="00000002" w:csb0="00000001" w:csb1="40000000"/>
  </w:font>
  <w:font w:name="Sitka Banner">
    <w:altName w:val="PMingLiU-ExtB"/>
    <w:panose1 w:val="02000505000000020004"/>
    <w:charset w:val="00"/>
    <w:family w:val="auto"/>
    <w:pitch w:val="default"/>
    <w:sig w:usb0="00000000" w:usb1="00000000" w:usb2="00000000" w:usb3="00000000" w:csb0="2000019F" w:csb1="00000000"/>
  </w:font>
  <w:font w:name="Sitka Heading">
    <w:altName w:val="PMingLiU-ExtB"/>
    <w:panose1 w:val="02000505000000020004"/>
    <w:charset w:val="00"/>
    <w:family w:val="auto"/>
    <w:pitch w:val="default"/>
    <w:sig w:usb0="00000000" w:usb1="00000000" w:usb2="00000000" w:usb3="00000000" w:csb0="2000019F" w:csb1="00000000"/>
  </w:font>
  <w:font w:name="Sitka Small">
    <w:altName w:val="PMingLiU-ExtB"/>
    <w:panose1 w:val="02000505000000020004"/>
    <w:charset w:val="00"/>
    <w:family w:val="auto"/>
    <w:pitch w:val="default"/>
    <w:sig w:usb0="00000000" w:usb1="00000000" w:usb2="00000000" w:usb3="00000000" w:csb0="2000019F" w:csb1="00000000"/>
  </w:font>
  <w:font w:name="Snap ITC">
    <w:altName w:val="Gabriola"/>
    <w:panose1 w:val="04040A07060A02020202"/>
    <w:charset w:val="00"/>
    <w:family w:val="auto"/>
    <w:pitch w:val="default"/>
    <w:sig w:usb0="00000000" w:usb1="00000000" w:usb2="00000000" w:usb3="00000000" w:csb0="20000001" w:csb1="00000000"/>
  </w:font>
  <w:font w:name="Stencil">
    <w:altName w:val="Gabriola"/>
    <w:panose1 w:val="040409050D0802020404"/>
    <w:charset w:val="00"/>
    <w:family w:val="auto"/>
    <w:pitch w:val="default"/>
    <w:sig w:usb0="00000000" w:usb1="00000000" w:usb2="00000000" w:usb3="00000000" w:csb0="20000001" w:csb1="00000000"/>
  </w:font>
  <w:font w:name="Vrinda">
    <w:panose1 w:val="020B0502040204020203"/>
    <w:charset w:val="00"/>
    <w:family w:val="auto"/>
    <w:pitch w:val="default"/>
    <w:sig w:usb0="00010003" w:usb1="00000000" w:usb2="00000000" w:usb3="00000000" w:csb0="00000001" w:csb1="00000000"/>
  </w:font>
  <w:font w:name="Wide Latin">
    <w:altName w:val="Segoe Print"/>
    <w:panose1 w:val="020A0A07050505020404"/>
    <w:charset w:val="00"/>
    <w:family w:val="auto"/>
    <w:pitch w:val="default"/>
    <w:sig w:usb0="00000000" w:usb1="00000000" w:usb2="00000000" w:usb3="00000000" w:csb0="20000001" w:csb1="00000000"/>
  </w:font>
  <w:font w:name="Leelawadee">
    <w:panose1 w:val="020B0502040204020203"/>
    <w:charset w:val="00"/>
    <w:family w:val="auto"/>
    <w:pitch w:val="default"/>
    <w:sig w:usb0="810000AF" w:usb1="4000204B" w:usb2="00000000" w:usb3="00000000" w:csb0="20010001" w:csb1="00000000"/>
  </w:font>
  <w:font w:name="PMingLiU-ExtB">
    <w:panose1 w:val="02020500000000000000"/>
    <w:charset w:val="88"/>
    <w:family w:val="auto"/>
    <w:pitch w:val="default"/>
    <w:sig w:usb0="8000002F" w:usb1="02000008" w:usb2="00000000" w:usb3="00000000" w:csb0="00100001" w:csb1="00000000"/>
  </w:font>
  <w:font w:name="Juice ITC">
    <w:altName w:val="Gabriola"/>
    <w:panose1 w:val="04040403040A02020202"/>
    <w:charset w:val="00"/>
    <w:family w:val="auto"/>
    <w:pitch w:val="default"/>
    <w:sig w:usb0="00000000" w:usb1="00000000" w:usb2="00000000" w:usb3="00000000" w:csb0="20000001" w:csb1="00000000"/>
  </w:font>
  <w:font w:name="Trebuchet MS">
    <w:panose1 w:val="020B0603020202020204"/>
    <w:charset w:val="00"/>
    <w:family w:val="auto"/>
    <w:pitch w:val="default"/>
    <w:sig w:usb0="00000287" w:usb1="00000003" w:usb2="00000000" w:usb3="00000000" w:csb0="2000009F" w:csb1="00000000"/>
  </w:font>
  <w:font w:name="Segoe UI Semibold">
    <w:panose1 w:val="020B0702040204020203"/>
    <w:charset w:val="00"/>
    <w:family w:val="auto"/>
    <w:pitch w:val="default"/>
    <w:sig w:usb0="E00002FF" w:usb1="4000A47B" w:usb2="00000001" w:usb3="00000000" w:csb0="2000019F" w:csb1="00000000"/>
  </w:font>
  <w:font w:name="Mongolian Baiti">
    <w:panose1 w:val="03000500000000000000"/>
    <w:charset w:val="00"/>
    <w:family w:val="auto"/>
    <w:pitch w:val="default"/>
    <w:sig w:usb0="80000023" w:usb1="00000000" w:usb2="00020000" w:usb3="00000000" w:csb0="00000001" w:csb1="00000000"/>
  </w:font>
  <w:font w:name="微软简">
    <w:altName w:val="Segoe Print"/>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 w:name="Yu Gothic UI Semibold">
    <w:altName w:val="Meiryo UI"/>
    <w:panose1 w:val="020B0700000000000000"/>
    <w:charset w:val="80"/>
    <w:family w:val="auto"/>
    <w:pitch w:val="default"/>
    <w:sig w:usb0="00000000" w:usb1="00000000" w:usb2="00000016" w:usb3="00000000" w:csb0="2002009F" w:csb1="00000000"/>
  </w:font>
  <w:font w:name="Yu Gothic UI Semilight">
    <w:altName w:val="Meiryo UI"/>
    <w:panose1 w:val="020B0400000000000000"/>
    <w:charset w:val="80"/>
    <w:family w:val="auto"/>
    <w:pitch w:val="default"/>
    <w:sig w:usb0="00000000" w:usb1="00000000" w:usb2="00000016" w:usb3="00000000" w:csb0="2002009F" w:csb1="00000000"/>
  </w:font>
  <w:font w:name="Bahnschrift Condensed">
    <w:altName w:val="Vrinda"/>
    <w:panose1 w:val="020B0502040204020203"/>
    <w:charset w:val="00"/>
    <w:family w:val="auto"/>
    <w:pitch w:val="default"/>
    <w:sig w:usb0="00000000" w:usb1="00000000" w:usb2="00000000" w:usb3="00000000" w:csb0="2000019F" w:csb1="00000000"/>
  </w:font>
  <w:font w:name="Bahnschrift SemiCondensed">
    <w:altName w:val="Vrinda"/>
    <w:panose1 w:val="020B0502040204020203"/>
    <w:charset w:val="00"/>
    <w:family w:val="auto"/>
    <w:pitch w:val="default"/>
    <w:sig w:usb0="00000000" w:usb1="00000000" w:usb2="00000000" w:usb3="00000000" w:csb0="2000019F" w:csb1="00000000"/>
  </w:font>
  <w:font w:name="Bahnschrift SemiLight Condensed">
    <w:altName w:val="Vrinda"/>
    <w:panose1 w:val="020B0502040204020203"/>
    <w:charset w:val="00"/>
    <w:family w:val="auto"/>
    <w:pitch w:val="default"/>
    <w:sig w:usb0="00000000" w:usb1="00000000" w:usb2="00000000" w:usb3="00000000" w:csb0="2000019F" w:csb1="00000000"/>
  </w:font>
  <w:font w:name="Bauhaus 93">
    <w:altName w:val="Gabriola"/>
    <w:panose1 w:val="04030905020B02020C02"/>
    <w:charset w:val="00"/>
    <w:family w:val="auto"/>
    <w:pitch w:val="default"/>
    <w:sig w:usb0="00000000" w:usb1="00000000" w:usb2="00000000" w:usb3="00000000" w:csb0="20000001" w:csb1="00000000"/>
  </w:font>
  <w:font w:name="Berlin Sans FB">
    <w:altName w:val="Segoe Print"/>
    <w:panose1 w:val="020E0602020502020306"/>
    <w:charset w:val="00"/>
    <w:family w:val="auto"/>
    <w:pitch w:val="default"/>
    <w:sig w:usb0="00000000" w:usb1="00000000" w:usb2="00000000" w:usb3="00000000" w:csb0="20000001" w:csb1="00000000"/>
  </w:font>
  <w:font w:name="Berlin Sans FB Demi">
    <w:altName w:val="Segoe Print"/>
    <w:panose1 w:val="020E0802020502020306"/>
    <w:charset w:val="00"/>
    <w:family w:val="auto"/>
    <w:pitch w:val="default"/>
    <w:sig w:usb0="00000000" w:usb1="00000000" w:usb2="00000000" w:usb3="00000000" w:csb0="20000001" w:csb1="00000000"/>
  </w:font>
  <w:font w:name="Bodoni MT Black">
    <w:altName w:val="Segoe Print"/>
    <w:panose1 w:val="02070A03080606020203"/>
    <w:charset w:val="00"/>
    <w:family w:val="auto"/>
    <w:pitch w:val="default"/>
    <w:sig w:usb0="00000000" w:usb1="00000000" w:usb2="00000000" w:usb3="00000000" w:csb0="20000001" w:csb1="00000000"/>
  </w:font>
  <w:font w:name="Bodoni MT">
    <w:altName w:val="Segoe Print"/>
    <w:panose1 w:val="02070603080606020203"/>
    <w:charset w:val="00"/>
    <w:family w:val="auto"/>
    <w:pitch w:val="default"/>
    <w:sig w:usb0="00000000" w:usb1="00000000" w:usb2="00000000" w:usb3="00000000" w:csb0="20000001" w:csb1="00000000"/>
  </w:font>
  <w:font w:name="Britannic Bold">
    <w:altName w:val="Segoe Print"/>
    <w:panose1 w:val="020B0903060703020204"/>
    <w:charset w:val="00"/>
    <w:family w:val="auto"/>
    <w:pitch w:val="default"/>
    <w:sig w:usb0="00000000" w:usb1="00000000" w:usb2="00000000" w:usb3="00000000" w:csb0="20000001" w:csb1="0000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hiller">
    <w:altName w:val="Gabriola"/>
    <w:panose1 w:val="04020404031007020602"/>
    <w:charset w:val="00"/>
    <w:family w:val="auto"/>
    <w:pitch w:val="default"/>
    <w:sig w:usb0="00000000" w:usb1="00000000" w:usb2="00000000" w:usb3="00000000" w:csb0="20000001" w:csb1="00000000"/>
  </w:font>
  <w:font w:name="Century Gothic">
    <w:altName w:val="Segoe Print"/>
    <w:panose1 w:val="020B0502020202020204"/>
    <w:charset w:val="00"/>
    <w:family w:val="auto"/>
    <w:pitch w:val="default"/>
    <w:sig w:usb0="00000000" w:usb1="00000000" w:usb2="00000000" w:usb3="00000000" w:csb0="2000009F" w:csb1="DFD70000"/>
  </w:font>
  <w:font w:name="Bodoni MT Poster Compressed">
    <w:altName w:val="Segoe Print"/>
    <w:panose1 w:val="02070706080601050204"/>
    <w:charset w:val="00"/>
    <w:family w:val="auto"/>
    <w:pitch w:val="default"/>
    <w:sig w:usb0="00000000" w:usb1="00000000" w:usb2="00000000" w:usb3="00000000" w:csb0="20000011" w:csb1="00000000"/>
  </w:font>
  <w:font w:name="Gabriola">
    <w:panose1 w:val="04040605051002020D02"/>
    <w:charset w:val="00"/>
    <w:family w:val="auto"/>
    <w:pitch w:val="default"/>
    <w:sig w:usb0="E00002EF" w:usb1="5000204B" w:usb2="00000000" w:usb3="00000000" w:csb0="2000009F" w:csb1="0000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MingLiU-ExtB">
    <w:panose1 w:val="02020500000000000000"/>
    <w:charset w:val="88"/>
    <w:family w:val="auto"/>
    <w:pitch w:val="default"/>
    <w:sig w:usb0="8000002F" w:usb1="02000008" w:usb2="00000000" w:usb3="00000000" w:csb0="00100001" w:csb1="00000000"/>
  </w:font>
  <w:font w:name="ˎ̥">
    <w:altName w:val="Times New Roman"/>
    <w:panose1 w:val="00000609000101010101"/>
    <w:charset w:val="01"/>
    <w:family w:val="roman"/>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Gloucester MT Extra Condensed">
    <w:altName w:val="MT Extra"/>
    <w:panose1 w:val="02030808020601010101"/>
    <w:charset w:val="00"/>
    <w:family w:val="auto"/>
    <w:pitch w:val="default"/>
    <w:sig w:usb0="00000000" w:usb1="00000000" w:usb2="00000000" w:usb3="00000000" w:csb0="20000001" w:csb1="00000000"/>
  </w:font>
  <w:font w:name="方正楷体_GBK">
    <w:altName w:val="微软雅黑"/>
    <w:panose1 w:val="03000509000000000000"/>
    <w:charset w:val="86"/>
    <w:family w:val="script"/>
    <w:pitch w:val="default"/>
    <w:sig w:usb0="00000000" w:usb1="00000000" w:usb2="00000000" w:usb3="00000000" w:csb0="00040000" w:csb1="00000000"/>
  </w:font>
  <w:font w:name="汉鼎简仿宋">
    <w:altName w:val="仿宋_GB2312"/>
    <w:panose1 w:val="02010609010101010101"/>
    <w:charset w:val="86"/>
    <w:family w:val="modern"/>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time new roman">
    <w:altName w:val="Times New Roman"/>
    <w:panose1 w:val="00000000000000000000"/>
    <w:charset w:val="00"/>
    <w:family w:val="roman"/>
    <w:pitch w:val="default"/>
    <w:sig w:usb0="00000000" w:usb1="00000000" w:usb2="00000000" w:usb3="00000000" w:csb0="00000000" w:csb1="00000000"/>
  </w:font>
  <w:font w:name="CESI仿宋-GB2312">
    <w:altName w:val="微软雅黑"/>
    <w:panose1 w:val="02000500000000000000"/>
    <w:charset w:val="86"/>
    <w:family w:val="auto"/>
    <w:pitch w:val="default"/>
    <w:sig w:usb0="00000000" w:usb1="00000000" w:usb2="00000010" w:usb3="00000000" w:csb0="0004000F" w:csb1="00000000"/>
  </w:font>
  <w:font w:name="瀹?浣? color : black">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86"/>
    <w:family w:val="auto"/>
    <w:pitch w:val="default"/>
    <w:sig w:usb0="00000000" w:usb1="00000000" w:usb2="00000000" w:usb3="00000000" w:csb0="00040000" w:csb1="00000000"/>
  </w:font>
  <w:font w:name="Glyphicons Halflings">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 w:name="方正书宋_GBK">
    <w:altName w:val="微软雅黑"/>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宋体S-超大字符集">
    <w:altName w:val="宋体"/>
    <w:panose1 w:val="02000000000000000000"/>
    <w:charset w:val="86"/>
    <w:family w:val="auto"/>
    <w:pitch w:val="default"/>
    <w:sig w:usb0="00000000" w:usb1="00000000" w:usb2="00000000" w:usb3="00000000" w:csb0="00040000" w:csb1="00000000"/>
  </w:font>
  <w:font w:name="汉仪仿宋简">
    <w:altName w:val="仿宋_GB2312"/>
    <w:panose1 w:val="02010600000101010101"/>
    <w:charset w:val="86"/>
    <w:family w:val="auto"/>
    <w:pitch w:val="default"/>
    <w:sig w:usb0="00000000" w:usb1="00000000" w:usb2="00000002" w:usb3="00000000" w:csb0="00040000" w:csb1="00000000"/>
  </w:font>
  <w:font w:name="汉仪中宋简">
    <w:altName w:val="宋体"/>
    <w:panose1 w:val="02010600000101010101"/>
    <w:charset w:val="86"/>
    <w:family w:val="auto"/>
    <w:pitch w:val="default"/>
    <w:sig w:usb0="00000000" w:usb1="00000000" w:usb2="00000002" w:usb3="00000000" w:csb0="00040000" w:csb1="00000000"/>
  </w:font>
  <w:font w:name="Wingdings">
    <w:panose1 w:val="05000000000000000000"/>
    <w:charset w:val="00"/>
    <w:family w:val="auto"/>
    <w:pitch w:val="default"/>
    <w:sig w:usb0="00000000" w:usb1="00000000" w:usb2="00000000" w:usb3="00000000" w:csb0="80000000" w:csb1="00000000"/>
  </w:font>
  <w:font w:name="NumberOnly">
    <w:altName w:val="Vrinda"/>
    <w:panose1 w:val="020B0500000000000000"/>
    <w:charset w:val="00"/>
    <w:family w:val="auto"/>
    <w:pitch w:val="default"/>
    <w:sig w:usb0="00000000" w:usb1="00000000" w:usb2="00000000" w:usb3="00000000" w:csb0="00000111" w:csb1="40000000"/>
  </w:font>
  <w:font w:name="Sitka Text">
    <w:altName w:val="PMingLiU-ExtB"/>
    <w:panose1 w:val="02000505000000020004"/>
    <w:charset w:val="00"/>
    <w:family w:val="auto"/>
    <w:pitch w:val="default"/>
    <w:sig w:usb0="00000000" w:usb1="00000000"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FA6970"/>
    <w:rsid w:val="0E9D3A11"/>
    <w:rsid w:val="23DE597B"/>
    <w:rsid w:val="29557C64"/>
    <w:rsid w:val="2C930921"/>
    <w:rsid w:val="2CD32A71"/>
    <w:rsid w:val="318C40B3"/>
    <w:rsid w:val="36E83556"/>
    <w:rsid w:val="3B545CF2"/>
    <w:rsid w:val="3D0E42C3"/>
    <w:rsid w:val="41B40438"/>
    <w:rsid w:val="42D46F01"/>
    <w:rsid w:val="445240A9"/>
    <w:rsid w:val="46224CAC"/>
    <w:rsid w:val="538920F9"/>
    <w:rsid w:val="57AF4124"/>
    <w:rsid w:val="58807BDC"/>
    <w:rsid w:val="59930741"/>
    <w:rsid w:val="5ABC3B4F"/>
    <w:rsid w:val="5CB25B7D"/>
    <w:rsid w:val="5DB864DE"/>
    <w:rsid w:val="60B97CC5"/>
    <w:rsid w:val="676407B8"/>
    <w:rsid w:val="68DC6D51"/>
    <w:rsid w:val="72DC5162"/>
    <w:rsid w:val="730448A1"/>
    <w:rsid w:val="767A64BF"/>
    <w:rsid w:val="7DAE2AEC"/>
    <w:rsid w:val="7DFA6970"/>
    <w:rsid w:val="7EA90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省水利厅</Company>
  <Pages>1</Pages>
  <Words>0</Words>
  <Characters>0</Characters>
  <Lines>0</Lines>
  <Paragraphs>0</Paragraphs>
  <TotalTime>23</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2022-04-14T07:27:00Z</dcterms:created>
  <dc:creator>王广明(征求签报意见)</dc:creator>
  <cp:lastModifiedBy>任予涛(发文会签)</cp:lastModifiedBy>
  <dcterms:modified xsi:type="dcterms:W3CDTF">2022-07-08T07:00:45Z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