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/>
        <w:ind w:left="6" w:leftChars="0" w:hanging="6" w:hangingChars="2"/>
        <w:jc w:val="left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附件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</w:rPr>
        <w:t>1</w:t>
      </w:r>
    </w:p>
    <w:p>
      <w:pPr>
        <w:pStyle w:val="4"/>
        <w:spacing w:before="0" w:beforeAutospacing="0"/>
        <w:ind w:left="0" w:leftChars="0" w:firstLine="0" w:firstLineChars="0"/>
        <w:jc w:val="center"/>
        <w:rPr>
          <w:rFonts w:ascii="方正小标宋简体" w:hAnsi="华文中宋" w:eastAsia="方正小标宋简体"/>
          <w:color w:val="000000"/>
          <w:sz w:val="48"/>
          <w:szCs w:val="48"/>
        </w:rPr>
      </w:pPr>
      <w:r>
        <w:rPr>
          <w:rFonts w:hint="eastAsia" w:ascii="方正小标宋简体" w:hAnsi="华文中宋" w:eastAsia="方正小标宋简体" w:cs="方正小标宋简体"/>
          <w:color w:val="000000"/>
          <w:sz w:val="48"/>
          <w:szCs w:val="48"/>
        </w:rPr>
        <w:t>202</w:t>
      </w:r>
      <w:r>
        <w:rPr>
          <w:rFonts w:hint="default" w:ascii="方正小标宋简体" w:hAnsi="华文中宋" w:eastAsia="方正小标宋简体" w:cs="方正小标宋简体"/>
          <w:color w:val="000000"/>
          <w:sz w:val="48"/>
          <w:szCs w:val="48"/>
        </w:rPr>
        <w:t>3</w:t>
      </w:r>
      <w:r>
        <w:rPr>
          <w:rFonts w:hint="eastAsia" w:ascii="方正小标宋简体" w:hAnsi="华文中宋" w:eastAsia="方正小标宋简体" w:cs="方正小标宋简体"/>
          <w:color w:val="000000"/>
          <w:sz w:val="48"/>
          <w:szCs w:val="48"/>
        </w:rPr>
        <w:t>年江门市“安全生产月”活动进展情况统计表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48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填报单位（盖章）：</w:t>
      </w:r>
      <w:r>
        <w:rPr>
          <w:rFonts w:hint="eastAsia" w:ascii="仿宋_GB2312" w:hAnsi="仿宋_GB2312" w:eastAsia="仿宋_GB2312" w:cs="仿宋_GB2312"/>
          <w:color w:val="000000"/>
          <w:sz w:val="24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 填报人：</w:t>
      </w:r>
      <w:r>
        <w:rPr>
          <w:rFonts w:hint="eastAsia" w:ascii="仿宋_GB2312" w:hAnsi="仿宋_GB2312" w:eastAsia="仿宋_GB2312" w:cs="仿宋_GB2312"/>
          <w:color w:val="000000"/>
          <w:sz w:val="24"/>
          <w:u w:val="single"/>
        </w:rPr>
        <w:t xml:space="preserve">　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 电话：</w:t>
      </w:r>
      <w:r>
        <w:rPr>
          <w:rFonts w:hint="eastAsia" w:ascii="仿宋_GB2312" w:hAnsi="仿宋_GB2312" w:eastAsia="仿宋_GB2312" w:cs="仿宋_GB2312"/>
          <w:color w:val="000000"/>
          <w:sz w:val="24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  填报日期：</w:t>
      </w:r>
      <w:r>
        <w:rPr>
          <w:rFonts w:hint="eastAsia" w:ascii="仿宋_GB2312" w:hAnsi="仿宋_GB2312" w:eastAsia="仿宋_GB2312" w:cs="仿宋_GB2312"/>
          <w:color w:val="000000"/>
          <w:sz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>日</w:t>
      </w:r>
    </w:p>
    <w:tbl>
      <w:tblPr>
        <w:tblStyle w:val="5"/>
        <w:tblW w:w="142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1"/>
        <w:gridCol w:w="10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tblHeader/>
          <w:jc w:val="center"/>
        </w:trPr>
        <w:tc>
          <w:tcPr>
            <w:tcW w:w="4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80" w:lineRule="exact"/>
              <w:ind w:left="-65" w:leftChars="-31" w:firstLine="8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</w:rPr>
              <w:t>活动项目</w:t>
            </w:r>
          </w:p>
        </w:tc>
        <w:tc>
          <w:tcPr>
            <w:tcW w:w="102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80" w:lineRule="exact"/>
              <w:ind w:left="-65" w:leftChars="-31" w:firstLine="8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</w:rPr>
              <w:t>活动进展情况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line="280" w:lineRule="exact"/>
              <w:ind w:left="0" w:leftChars="0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1.开展习近平总书记关于安全生产重要论述宣贯活动。</w:t>
            </w:r>
          </w:p>
        </w:tc>
        <w:tc>
          <w:tcPr>
            <w:tcW w:w="102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spacing w:before="0" w:beforeAutospacing="0"/>
              <w:ind w:left="-57" w:leftChars="-27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1.组织开展宣讲活动（  ）场，参与（  ）人次；</w:t>
            </w:r>
          </w:p>
          <w:p>
            <w:pPr>
              <w:pStyle w:val="4"/>
              <w:snapToGrid w:val="0"/>
              <w:spacing w:before="0" w:beforeAutospacing="0"/>
              <w:ind w:left="-57" w:leftChars="-27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2.发表评论文章或心得体会（  ）篇；</w:t>
            </w:r>
          </w:p>
          <w:p>
            <w:pPr>
              <w:pStyle w:val="4"/>
              <w:snapToGrid w:val="0"/>
              <w:spacing w:before="0" w:beforeAutospacing="0"/>
              <w:ind w:left="-57" w:leftChars="-27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3.组织开展“安全生产大家谈”“班前会”“以案说法”等活动（  ）场，参与（  ）人次。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line="280" w:lineRule="exact"/>
              <w:ind w:left="0" w:leftChars="0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2.着眼于“人人讲安全 个个会应急”，大力推动安全宣传“五进”。</w:t>
            </w:r>
          </w:p>
        </w:tc>
        <w:tc>
          <w:tcPr>
            <w:tcW w:w="102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spacing w:before="0" w:beforeAutospacing="0"/>
              <w:ind w:left="-57" w:leftChars="-27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4.参与“人人讲安全 个个会应急”网络知识竞赛（  ）人，答题（  ）人次；</w:t>
            </w:r>
          </w:p>
          <w:p>
            <w:pPr>
              <w:pStyle w:val="4"/>
              <w:snapToGrid w:val="0"/>
              <w:spacing w:before="0" w:beforeAutospacing="0"/>
              <w:ind w:left="-57" w:leftChars="-27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5.参与线上“逃生演练训练营”活动发布视频（  ）个。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4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line="280" w:lineRule="exact"/>
              <w:ind w:left="0" w:leftChars="0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3.聚焦专项排查整治行动，开展企业主要负责人“五带头”宣传活动。</w:t>
            </w:r>
          </w:p>
        </w:tc>
        <w:tc>
          <w:tcPr>
            <w:tcW w:w="102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spacing w:before="0" w:beforeAutospacing="0"/>
              <w:ind w:left="-57" w:leftChars="-27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6.开展企业主要负责人“安全承诺践诺”活动（  ）场，参与（  ）人次；</w:t>
            </w:r>
          </w:p>
          <w:p>
            <w:pPr>
              <w:pStyle w:val="4"/>
              <w:snapToGrid w:val="0"/>
              <w:spacing w:before="0" w:beforeAutospacing="0"/>
              <w:ind w:left="-57" w:leftChars="-27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7.报道企业主要负责人“五带头”（  ）次；</w:t>
            </w:r>
          </w:p>
          <w:p>
            <w:pPr>
              <w:pStyle w:val="4"/>
              <w:snapToGrid w:val="0"/>
              <w:spacing w:before="0" w:beforeAutospacing="0"/>
              <w:ind w:left="-57" w:leftChars="-27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8.开展“动火作业风险我知道”宣传活动（  ）场，参与（  ）人次；</w:t>
            </w:r>
          </w:p>
          <w:p>
            <w:pPr>
              <w:pStyle w:val="4"/>
              <w:snapToGrid w:val="0"/>
              <w:spacing w:before="0" w:beforeAutospacing="0"/>
              <w:ind w:left="-57" w:leftChars="-27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9.对电焊工等危险作业人员开展安全培训（  ）场，参与（  ）人次；</w:t>
            </w:r>
          </w:p>
          <w:p>
            <w:pPr>
              <w:pStyle w:val="4"/>
              <w:snapToGrid w:val="0"/>
              <w:spacing w:before="0" w:beforeAutospacing="0"/>
              <w:ind w:left="-57" w:leftChars="-27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10.开展“外包外租大排查”活动（  ）场，参与（  ）人次；</w:t>
            </w:r>
          </w:p>
          <w:p>
            <w:pPr>
              <w:pStyle w:val="4"/>
              <w:snapToGrid w:val="0"/>
              <w:spacing w:before="0" w:beforeAutospacing="0"/>
              <w:ind w:left="-57" w:leftChars="-27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11.开展外包外租典型案例专题警示教育（  ）场，参与（  ）人次；</w:t>
            </w:r>
          </w:p>
          <w:p>
            <w:pPr>
              <w:pStyle w:val="4"/>
              <w:snapToGrid w:val="0"/>
              <w:spacing w:before="0" w:beforeAutospacing="0"/>
              <w:ind w:left="-57" w:leftChars="-27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12.对外包外租项目开展大排查（  ）次。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4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line="280" w:lineRule="exact"/>
              <w:ind w:left="0" w:leftChars="0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4.发挥媒体监督和社会监督作用，开展全员查找身边隐患宣传活动。</w:t>
            </w:r>
          </w:p>
        </w:tc>
        <w:tc>
          <w:tcPr>
            <w:tcW w:w="102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spacing w:before="0" w:beforeAutospacing="0"/>
              <w:ind w:left="-57" w:leftChars="-27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13.曝光重大事故隐患和突出问题（  ）个；</w:t>
            </w:r>
          </w:p>
          <w:p>
            <w:pPr>
              <w:pStyle w:val="4"/>
              <w:snapToGrid w:val="0"/>
              <w:spacing w:before="0" w:beforeAutospacing="0"/>
              <w:ind w:left="-57" w:leftChars="-27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14.在市级以上主流媒体公布“一案双罚”典型案例（  ）个，安全生产行刑衔接（含危险作业罪）等各类典型案例（  ）个。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4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line="280" w:lineRule="exact"/>
              <w:ind w:left="0" w:leftChars="0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5.坚持全民参与，组织开展常态化应急演练活动。</w:t>
            </w:r>
          </w:p>
        </w:tc>
        <w:tc>
          <w:tcPr>
            <w:tcW w:w="102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spacing w:before="0" w:beforeAutospacing="0"/>
              <w:ind w:left="-57" w:leftChars="-27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15.企业组织事故应急演练（  ）场，参与（  ）人次，开展从业人员自救互救技能培训（  ）场，参与（  ）人次；</w:t>
            </w:r>
          </w:p>
          <w:p>
            <w:pPr>
              <w:pStyle w:val="4"/>
              <w:snapToGrid w:val="0"/>
              <w:spacing w:before="0" w:beforeAutospacing="0"/>
              <w:ind w:left="-57" w:leftChars="-27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16.农村村庄、城市社区、学校、家庭开展科普知识宣传和情景模拟、实战推演、逃生演练、自救互救等活动（  ）场，参与（  ）人次。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4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line="280" w:lineRule="exact"/>
              <w:ind w:left="0" w:leftChars="0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6.充分发挥地域特色，组织开展“安全宣传咨询日”活动。</w:t>
            </w:r>
          </w:p>
        </w:tc>
        <w:tc>
          <w:tcPr>
            <w:tcW w:w="102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spacing w:before="0" w:beforeAutospacing="0"/>
              <w:ind w:left="-57" w:leftChars="-27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17.组织开展“安全宣传咨询日”现场活动（  ）场，参与（  ）人次，网络直播（  ）场，（  ）人观看。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4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line="280" w:lineRule="exact"/>
              <w:ind w:left="0" w:leftChars="0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7.其他特色活动。</w:t>
            </w:r>
          </w:p>
        </w:tc>
        <w:tc>
          <w:tcPr>
            <w:tcW w:w="102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spacing w:before="0" w:beforeAutospacing="0"/>
              <w:ind w:left="-57" w:leftChars="-27"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18.活动名称（          ），组织（  ）场/次，参与（  ）人次。</w:t>
            </w: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6339ED"/>
    <w:rsid w:val="476339ED"/>
    <w:rsid w:val="DFFFC350"/>
    <w:rsid w:val="FF61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qFormat/>
    <w:uiPriority w:val="99"/>
    <w:pPr>
      <w:spacing w:before="100" w:beforeAutospacing="1" w:after="0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2023-05-16T08:57:00Z</dcterms:created>
  <dc:creator>fengsong</dc:creator>
  <cp:lastModifiedBy>fengsong</cp:lastModifiedBy>
  <dcterms:modified xsi:type="dcterms:W3CDTF">2023-05-24T12:48:39Z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