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color w:val="000000"/>
        </w:rPr>
      </w:pPr>
      <w:bookmarkStart w:id="0" w:name="_GoBack"/>
      <w:bookmarkEnd w:id="0"/>
      <w:r>
        <w:rPr>
          <w:rFonts w:hint="eastAsia" w:ascii="黑体" w:eastAsia="黑体"/>
          <w:color w:val="000000"/>
        </w:rPr>
        <w:t>附件2</w:t>
      </w:r>
    </w:p>
    <w:p>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参加202</w:t>
      </w:r>
      <w:r>
        <w:rPr>
          <w:rFonts w:hint="eastAsia" w:ascii="方正小标宋简体" w:hAnsi="宋体" w:eastAsia="方正小标宋简体"/>
          <w:color w:val="000000"/>
          <w:kern w:val="0"/>
          <w:sz w:val="36"/>
          <w:szCs w:val="36"/>
          <w:lang w:val="en-US" w:eastAsia="zh-CN"/>
        </w:rPr>
        <w:t>4</w:t>
      </w:r>
      <w:r>
        <w:rPr>
          <w:rFonts w:hint="eastAsia" w:ascii="方正小标宋简体" w:hAnsi="宋体" w:eastAsia="方正小标宋简体"/>
          <w:color w:val="000000"/>
          <w:kern w:val="0"/>
          <w:sz w:val="36"/>
          <w:szCs w:val="36"/>
        </w:rPr>
        <w:t>年度广东省水运工程从业单位</w:t>
      </w:r>
    </w:p>
    <w:p>
      <w:pPr>
        <w:adjustRightInd w:val="0"/>
        <w:snapToGrid w:val="0"/>
        <w:jc w:val="center"/>
        <w:rPr>
          <w:rFonts w:hint="eastAsia" w:ascii="方正小标宋简体" w:hAnsi="宋体" w:eastAsia="方正小标宋简体"/>
          <w:color w:val="000000"/>
          <w:kern w:val="0"/>
          <w:sz w:val="36"/>
          <w:szCs w:val="36"/>
        </w:rPr>
      </w:pPr>
      <w:r>
        <w:rPr>
          <w:rFonts w:hint="eastAsia" w:ascii="方正小标宋简体" w:hAnsi="宋体" w:eastAsia="方正小标宋简体"/>
          <w:color w:val="000000"/>
          <w:kern w:val="0"/>
          <w:sz w:val="36"/>
          <w:szCs w:val="36"/>
        </w:rPr>
        <w:t>信用评价申请表</w:t>
      </w:r>
    </w:p>
    <w:p>
      <w:pPr>
        <w:adjustRightInd w:val="0"/>
        <w:snapToGrid w:val="0"/>
        <w:jc w:val="left"/>
        <w:rPr>
          <w:rFonts w:ascii="宋体" w:hAnsi="宋体" w:eastAsia="宋体"/>
          <w:b/>
          <w:color w:val="000000"/>
          <w:kern w:val="0"/>
          <w:sz w:val="36"/>
          <w:szCs w:val="36"/>
        </w:rPr>
      </w:pPr>
      <w:r>
        <w:rPr>
          <w:rFonts w:hint="eastAsia" w:ascii="仿宋_GB2312" w:hAnsi="宋体"/>
          <w:color w:val="000000"/>
          <w:kern w:val="0"/>
          <w:sz w:val="24"/>
        </w:rPr>
        <w:t>申请参评企业名称（盖章）：</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4252"/>
        <w:gridCol w:w="37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pPr>
              <w:adjustRightInd w:val="0"/>
              <w:snapToGrid w:val="0"/>
              <w:jc w:val="left"/>
              <w:rPr>
                <w:rFonts w:ascii="仿宋_GB2312" w:hAnsi="宋体"/>
                <w:color w:val="000000"/>
                <w:kern w:val="0"/>
                <w:sz w:val="24"/>
              </w:rPr>
            </w:pPr>
            <w:r>
              <w:rPr>
                <w:rFonts w:hint="eastAsia" w:ascii="仿宋_GB2312" w:hAnsi="宋体"/>
                <w:color w:val="000000"/>
                <w:kern w:val="0"/>
                <w:sz w:val="24"/>
              </w:rPr>
              <w:t>项目名称：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47" w:type="dxa"/>
            <w:gridSpan w:val="3"/>
            <w:noWrap w:val="0"/>
            <w:vAlign w:val="top"/>
          </w:tcPr>
          <w:p>
            <w:pPr>
              <w:adjustRightInd w:val="0"/>
              <w:snapToGrid w:val="0"/>
              <w:jc w:val="left"/>
              <w:rPr>
                <w:rFonts w:ascii="仿宋_GB2312" w:hAnsi="宋体"/>
                <w:color w:val="000000"/>
                <w:kern w:val="0"/>
                <w:sz w:val="24"/>
              </w:rPr>
            </w:pPr>
            <w:r>
              <w:rPr>
                <w:rFonts w:hint="eastAsia" w:ascii="仿宋_GB2312" w:hAnsi="宋体"/>
                <w:color w:val="000000"/>
                <w:kern w:val="0"/>
                <w:sz w:val="24"/>
              </w:rPr>
              <w:t>项目建设单位名称：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left"/>
              <w:rPr>
                <w:rFonts w:ascii="仿宋_GB2312" w:hAnsi="宋体"/>
                <w:color w:val="000000"/>
                <w:kern w:val="0"/>
                <w:sz w:val="24"/>
              </w:rPr>
            </w:pPr>
            <w:r>
              <w:rPr>
                <w:rFonts w:hint="eastAsia" w:ascii="仿宋_GB2312"/>
                <w:color w:val="000000"/>
                <w:sz w:val="24"/>
              </w:rPr>
              <w:t>项目类型（港口/航道/其他）</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left"/>
              <w:rPr>
                <w:rFonts w:ascii="仿宋_GB2312" w:hAnsi="宋体"/>
                <w:color w:val="000000"/>
                <w:kern w:val="0"/>
                <w:sz w:val="24"/>
              </w:rPr>
            </w:pPr>
            <w:r>
              <w:rPr>
                <w:rFonts w:hint="eastAsia" w:ascii="仿宋_GB2312"/>
                <w:color w:val="000000"/>
                <w:sz w:val="24"/>
              </w:rPr>
              <w:t>项目性质（新建/改扩建）</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5211" w:type="dxa"/>
            <w:gridSpan w:val="2"/>
            <w:noWrap w:val="0"/>
            <w:vAlign w:val="top"/>
          </w:tcPr>
          <w:p>
            <w:pPr>
              <w:adjustRightInd w:val="0"/>
              <w:snapToGrid w:val="0"/>
              <w:jc w:val="center"/>
              <w:rPr>
                <w:rFonts w:ascii="仿宋_GB2312" w:hAnsi="宋体"/>
                <w:color w:val="000000"/>
                <w:kern w:val="0"/>
                <w:sz w:val="24"/>
              </w:rPr>
            </w:pPr>
            <w:r>
              <w:rPr>
                <w:rFonts w:hint="eastAsia" w:ascii="仿宋_GB2312"/>
                <w:color w:val="000000"/>
                <w:sz w:val="24"/>
              </w:rPr>
              <w:t>批复或核准的项目投资额（万元）</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0" w:hRule="atLeast"/>
          <w:jc w:val="center"/>
        </w:trPr>
        <w:tc>
          <w:tcPr>
            <w:tcW w:w="959" w:type="dxa"/>
            <w:noWrap w:val="0"/>
            <w:vAlign w:val="center"/>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概况</w:t>
            </w:r>
          </w:p>
        </w:tc>
        <w:tc>
          <w:tcPr>
            <w:tcW w:w="7988" w:type="dxa"/>
            <w:gridSpan w:val="2"/>
            <w:noWrap w:val="0"/>
            <w:vAlign w:val="top"/>
          </w:tcPr>
          <w:p>
            <w:pPr>
              <w:adjustRightInd w:val="0"/>
              <w:snapToGrid w:val="0"/>
              <w:jc w:val="left"/>
              <w:rPr>
                <w:rFonts w:ascii="仿宋_GB2312" w:hAnsi="仿宋_GB2312" w:cs="仿宋_GB2312"/>
                <w:color w:val="000000"/>
                <w:sz w:val="24"/>
              </w:rPr>
            </w:pPr>
            <w:r>
              <w:rPr>
                <w:rFonts w:hint="eastAsia" w:ascii="仿宋_GB2312" w:hAnsi="仿宋_GB2312" w:cs="仿宋_GB2312"/>
                <w:color w:val="000000"/>
                <w:sz w:val="24"/>
              </w:rPr>
              <w:t>主要描述：</w:t>
            </w:r>
          </w:p>
          <w:p>
            <w:pPr>
              <w:adjustRightInd w:val="0"/>
              <w:snapToGrid w:val="0"/>
              <w:jc w:val="left"/>
              <w:rPr>
                <w:rFonts w:hint="eastAsia" w:ascii="仿宋_GB2312" w:hAnsi="仿宋_GB2312" w:cs="仿宋_GB2312"/>
                <w:color w:val="000000"/>
                <w:sz w:val="24"/>
              </w:rPr>
            </w:pPr>
          </w:p>
          <w:p>
            <w:pPr>
              <w:adjustRightInd w:val="0"/>
              <w:snapToGrid w:val="0"/>
              <w:jc w:val="left"/>
              <w:rPr>
                <w:rFonts w:ascii="仿宋_GB2312" w:hAnsi="宋体"/>
                <w:color w:val="000000"/>
                <w:kern w:val="0"/>
                <w:sz w:val="24"/>
              </w:rPr>
            </w:pPr>
            <w:r>
              <w:rPr>
                <w:rFonts w:hint="eastAsia" w:ascii="仿宋_GB2312" w:hAnsi="仿宋_GB2312" w:cs="仿宋_GB2312"/>
                <w:color w:val="000000"/>
                <w:sz w:val="24"/>
              </w:rPr>
              <w:t>项目建设规模/咨询成果提交/设计审查时间/开工时间/计划完工时间等。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959" w:type="dxa"/>
            <w:vMerge w:val="restart"/>
            <w:noWrap w:val="0"/>
            <w:vAlign w:val="center"/>
          </w:tcPr>
          <w:p>
            <w:pPr>
              <w:adjustRightInd w:val="0"/>
              <w:snapToGrid w:val="0"/>
              <w:jc w:val="center"/>
              <w:rPr>
                <w:rFonts w:ascii="仿宋_GB2312" w:hAnsi="宋体"/>
                <w:color w:val="000000"/>
                <w:kern w:val="0"/>
                <w:sz w:val="24"/>
              </w:rPr>
            </w:pPr>
            <w:r>
              <w:rPr>
                <w:rFonts w:hint="eastAsia" w:ascii="仿宋_GB2312" w:hAnsi="宋体"/>
                <w:color w:val="000000"/>
                <w:kern w:val="0"/>
                <w:sz w:val="24"/>
              </w:rPr>
              <w:t>申请</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参评</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企业</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基本</w:t>
            </w:r>
          </w:p>
          <w:p>
            <w:pPr>
              <w:adjustRightInd w:val="0"/>
              <w:snapToGrid w:val="0"/>
              <w:jc w:val="center"/>
              <w:rPr>
                <w:rFonts w:ascii="仿宋_GB2312" w:hAnsi="宋体"/>
                <w:color w:val="000000"/>
                <w:kern w:val="0"/>
                <w:sz w:val="24"/>
              </w:rPr>
            </w:pPr>
            <w:r>
              <w:rPr>
                <w:rFonts w:hint="eastAsia" w:ascii="仿宋_GB2312" w:hAnsi="宋体"/>
                <w:color w:val="000000"/>
                <w:kern w:val="0"/>
                <w:sz w:val="24"/>
              </w:rPr>
              <w:t>情况</w:t>
            </w:r>
          </w:p>
        </w:tc>
        <w:tc>
          <w:tcPr>
            <w:tcW w:w="4252" w:type="dxa"/>
            <w:noWrap w:val="0"/>
            <w:vAlign w:val="center"/>
          </w:tcPr>
          <w:p>
            <w:pPr>
              <w:adjustRightInd w:val="0"/>
              <w:snapToGrid w:val="0"/>
              <w:rPr>
                <w:rFonts w:ascii="仿宋_GB2312" w:hAnsi="宋体"/>
                <w:color w:val="000000"/>
                <w:kern w:val="0"/>
                <w:sz w:val="24"/>
              </w:rPr>
            </w:pPr>
            <w:r>
              <w:rPr>
                <w:rFonts w:hint="eastAsia" w:ascii="仿宋_GB2312" w:hAnsi="宋体"/>
                <w:color w:val="000000"/>
                <w:kern w:val="0"/>
                <w:sz w:val="24"/>
              </w:rPr>
              <w:t>资质等级</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6"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hAnsi="宋体"/>
                <w:color w:val="000000"/>
                <w:kern w:val="0"/>
                <w:sz w:val="24"/>
              </w:rPr>
            </w:pPr>
            <w:r>
              <w:rPr>
                <w:rFonts w:hint="eastAsia" w:ascii="仿宋_GB2312" w:hAnsi="宋体"/>
                <w:color w:val="000000"/>
                <w:kern w:val="0"/>
                <w:sz w:val="24"/>
              </w:rPr>
              <w:t>中标合同额</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hAnsi="宋体"/>
                <w:color w:val="000000"/>
                <w:kern w:val="0"/>
                <w:sz w:val="24"/>
              </w:rPr>
            </w:pPr>
            <w:r>
              <w:rPr>
                <w:rFonts w:hint="eastAsia" w:ascii="仿宋_GB2312"/>
                <w:color w:val="000000"/>
                <w:sz w:val="24"/>
              </w:rPr>
              <w:t>设计/合同起止时间</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atLeast"/>
          <w:jc w:val="center"/>
        </w:trPr>
        <w:tc>
          <w:tcPr>
            <w:tcW w:w="959" w:type="dxa"/>
            <w:vMerge w:val="continue"/>
            <w:noWrap w:val="0"/>
            <w:vAlign w:val="top"/>
          </w:tcPr>
          <w:p>
            <w:pPr>
              <w:adjustRightInd w:val="0"/>
              <w:snapToGrid w:val="0"/>
              <w:jc w:val="center"/>
              <w:rPr>
                <w:rFonts w:ascii="仿宋_GB2312" w:hAnsi="宋体"/>
                <w:color w:val="000000"/>
                <w:kern w:val="0"/>
                <w:sz w:val="24"/>
              </w:rPr>
            </w:pPr>
          </w:p>
        </w:tc>
        <w:tc>
          <w:tcPr>
            <w:tcW w:w="4252" w:type="dxa"/>
            <w:noWrap w:val="0"/>
            <w:vAlign w:val="center"/>
          </w:tcPr>
          <w:p>
            <w:pPr>
              <w:adjustRightInd w:val="0"/>
              <w:snapToGrid w:val="0"/>
              <w:rPr>
                <w:rFonts w:ascii="仿宋_GB2312"/>
                <w:color w:val="000000"/>
                <w:sz w:val="24"/>
              </w:rPr>
            </w:pPr>
            <w:r>
              <w:rPr>
                <w:rFonts w:hint="eastAsia" w:ascii="仿宋_GB2312"/>
                <w:color w:val="000000"/>
                <w:sz w:val="24"/>
              </w:rPr>
              <w:t>合同任务实施情况</w:t>
            </w:r>
          </w:p>
          <w:p>
            <w:pPr>
              <w:adjustRightInd w:val="0"/>
              <w:snapToGrid w:val="0"/>
              <w:rPr>
                <w:rFonts w:ascii="仿宋_GB2312" w:hAnsi="宋体"/>
                <w:color w:val="000000"/>
                <w:kern w:val="0"/>
                <w:sz w:val="24"/>
              </w:rPr>
            </w:pPr>
            <w:r>
              <w:rPr>
                <w:rFonts w:hint="eastAsia" w:ascii="仿宋_GB2312"/>
                <w:color w:val="000000"/>
                <w:sz w:val="24"/>
              </w:rPr>
              <w:t>（初设/施设/在建/交工，及已完成工作内容情况）</w:t>
            </w:r>
          </w:p>
        </w:tc>
        <w:tc>
          <w:tcPr>
            <w:tcW w:w="3736" w:type="dxa"/>
            <w:noWrap w:val="0"/>
            <w:vAlign w:val="top"/>
          </w:tcPr>
          <w:p>
            <w:pPr>
              <w:adjustRightInd w:val="0"/>
              <w:snapToGrid w:val="0"/>
              <w:jc w:val="center"/>
              <w:rPr>
                <w:rFonts w:ascii="仿宋_GB2312" w:hAnsi="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59" w:type="dxa"/>
            <w:noWrap w:val="0"/>
            <w:vAlign w:val="top"/>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项目建设单位审核意见</w:t>
            </w:r>
          </w:p>
        </w:tc>
        <w:tc>
          <w:tcPr>
            <w:tcW w:w="7988" w:type="dxa"/>
            <w:gridSpan w:val="2"/>
            <w:noWrap w:val="0"/>
            <w:vAlign w:val="top"/>
          </w:tcPr>
          <w:p>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4</w:t>
            </w:r>
            <w:r>
              <w:rPr>
                <w:rFonts w:hint="eastAsia" w:ascii="仿宋_GB2312" w:hAnsi="宋体"/>
                <w:color w:val="000000"/>
                <w:kern w:val="0"/>
                <w:sz w:val="24"/>
              </w:rPr>
              <w:t>年度广东省水运工程从业单位信用评价。</w:t>
            </w: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59" w:type="dxa"/>
            <w:noWrap w:val="0"/>
            <w:vAlign w:val="top"/>
          </w:tcPr>
          <w:p>
            <w:pPr>
              <w:adjustRightInd w:val="0"/>
              <w:snapToGrid w:val="0"/>
              <w:jc w:val="center"/>
              <w:rPr>
                <w:rFonts w:ascii="仿宋_GB2312" w:hAnsi="宋体"/>
                <w:color w:val="000000"/>
                <w:kern w:val="0"/>
                <w:sz w:val="24"/>
              </w:rPr>
            </w:pPr>
            <w:r>
              <w:rPr>
                <w:rFonts w:hint="eastAsia" w:ascii="仿宋_GB2312" w:hAnsi="宋体"/>
                <w:color w:val="000000"/>
                <w:kern w:val="0"/>
                <w:sz w:val="24"/>
              </w:rPr>
              <w:t>项目上级管理单位审核意见</w:t>
            </w:r>
          </w:p>
        </w:tc>
        <w:tc>
          <w:tcPr>
            <w:tcW w:w="7988" w:type="dxa"/>
            <w:gridSpan w:val="2"/>
            <w:noWrap w:val="0"/>
            <w:vAlign w:val="top"/>
          </w:tcPr>
          <w:p>
            <w:pPr>
              <w:adjustRightInd w:val="0"/>
              <w:snapToGrid w:val="0"/>
              <w:ind w:firstLine="480" w:firstLineChars="200"/>
              <w:jc w:val="left"/>
              <w:rPr>
                <w:rFonts w:ascii="仿宋_GB2312" w:hAnsi="宋体"/>
                <w:color w:val="000000"/>
                <w:kern w:val="0"/>
                <w:sz w:val="24"/>
              </w:rPr>
            </w:pPr>
            <w:r>
              <w:rPr>
                <w:rFonts w:hint="eastAsia" w:ascii="仿宋_GB2312" w:hAnsi="宋体"/>
                <w:color w:val="000000"/>
                <w:kern w:val="0"/>
                <w:sz w:val="24"/>
              </w:rPr>
              <w:t>同意**项目**单位参加202</w:t>
            </w:r>
            <w:r>
              <w:rPr>
                <w:rFonts w:hint="eastAsia" w:ascii="仿宋_GB2312" w:hAnsi="宋体"/>
                <w:color w:val="000000"/>
                <w:kern w:val="0"/>
                <w:sz w:val="24"/>
                <w:lang w:val="en-US" w:eastAsia="zh-CN"/>
              </w:rPr>
              <w:t>4</w:t>
            </w:r>
            <w:r>
              <w:rPr>
                <w:rFonts w:hint="eastAsia" w:ascii="仿宋_GB2312" w:hAnsi="宋体"/>
                <w:color w:val="000000"/>
                <w:kern w:val="0"/>
                <w:sz w:val="24"/>
              </w:rPr>
              <w:t>年度广东省水运工程从业单位信用评价。</w:t>
            </w: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p>
          <w:p>
            <w:pPr>
              <w:adjustRightInd w:val="0"/>
              <w:snapToGrid w:val="0"/>
              <w:jc w:val="center"/>
              <w:rPr>
                <w:rFonts w:ascii="仿宋_GB2312" w:hAnsi="宋体"/>
                <w:color w:val="000000"/>
                <w:kern w:val="0"/>
                <w:sz w:val="24"/>
              </w:rPr>
            </w:pPr>
            <w:r>
              <w:rPr>
                <w:rFonts w:hint="eastAsia" w:ascii="仿宋_GB2312" w:hAnsi="宋体"/>
                <w:color w:val="000000"/>
                <w:kern w:val="0"/>
                <w:sz w:val="24"/>
              </w:rPr>
              <w:t xml:space="preserve">                       （盖章）</w:t>
            </w:r>
          </w:p>
          <w:p>
            <w:pPr>
              <w:adjustRightInd w:val="0"/>
              <w:snapToGrid w:val="0"/>
              <w:jc w:val="left"/>
              <w:rPr>
                <w:rFonts w:ascii="仿宋_GB2312" w:hAnsi="宋体"/>
                <w:color w:val="000000"/>
                <w:kern w:val="0"/>
                <w:sz w:val="24"/>
              </w:rPr>
            </w:pPr>
            <w:r>
              <w:rPr>
                <w:rFonts w:hint="eastAsia" w:ascii="仿宋_GB2312" w:hAnsi="宋体"/>
                <w:color w:val="000000"/>
                <w:kern w:val="0"/>
                <w:sz w:val="24"/>
              </w:rPr>
              <w:t>联系人：     联系电话：                   日期：</w:t>
            </w:r>
          </w:p>
        </w:tc>
      </w:tr>
    </w:tbl>
    <w:p>
      <w:pPr>
        <w:pStyle w:val="6"/>
        <w:widowControl w:val="0"/>
        <w:adjustRightInd w:val="0"/>
        <w:snapToGrid w:val="0"/>
        <w:spacing w:line="320" w:lineRule="exact"/>
        <w:ind w:firstLine="240" w:firstLineChars="100"/>
        <w:jc w:val="left"/>
        <w:rPr>
          <w:rFonts w:hint="eastAsia" w:ascii="黑体" w:hAnsi="黑体" w:eastAsia="黑体" w:cs="黑体"/>
          <w:szCs w:val="32"/>
        </w:rPr>
      </w:pPr>
      <w:r>
        <w:rPr>
          <w:rFonts w:hint="eastAsia" w:ascii="仿宋_GB2312" w:hAnsi="仿宋" w:cs="宋体"/>
          <w:color w:val="000000"/>
          <w:sz w:val="24"/>
        </w:rPr>
        <w:t>说明：</w:t>
      </w:r>
      <w:r>
        <w:rPr>
          <w:rFonts w:hint="eastAsia" w:ascii="仿宋_GB2312" w:hAnsi="仿宋" w:cs="宋体"/>
          <w:color w:val="000000"/>
          <w:sz w:val="24"/>
          <w:szCs w:val="24"/>
        </w:rPr>
        <w:t>项目有关立项批复、初步设计审查批复、施工图审查批复、咨询成果提交等证明材料复印件随本表提交。</w:t>
      </w:r>
    </w:p>
    <w:p>
      <w:pPr>
        <w:pStyle w:val="7"/>
        <w:snapToGrid w:val="0"/>
        <w:spacing w:line="240" w:lineRule="atLeast"/>
        <w:jc w:val="left"/>
        <w:rPr>
          <w:rFonts w:hint="eastAsia" w:ascii="黑体" w:hAnsi="黑体" w:eastAsia="黑体" w:cs="黑体"/>
          <w:kern w:val="0"/>
        </w:rPr>
        <w:sectPr>
          <w:footerReference r:id="rId3" w:type="default"/>
          <w:footerReference r:id="rId4" w:type="even"/>
          <w:pgSz w:w="11906" w:h="16838"/>
          <w:pgMar w:top="2155" w:right="1361" w:bottom="1559" w:left="1588" w:header="720" w:footer="1763" w:gutter="0"/>
          <w:cols w:space="720" w:num="1"/>
          <w:titlePg/>
          <w:docGrid w:type="lines" w:linePitch="312" w:charSpace="0"/>
        </w:sectPr>
      </w:pPr>
    </w:p>
    <w:p>
      <w:pPr>
        <w:pStyle w:val="7"/>
        <w:snapToGrid w:val="0"/>
        <w:spacing w:line="240" w:lineRule="atLeast"/>
        <w:jc w:val="left"/>
        <w:rPr>
          <w:rFonts w:ascii="华文仿宋" w:hAnsi="华文仿宋" w:eastAsia="华文仿宋" w:cs="仿宋_GB2312"/>
          <w:kern w:val="0"/>
          <w:sz w:val="24"/>
          <w:szCs w:val="24"/>
        </w:rPr>
      </w:pPr>
      <w:r>
        <w:rPr>
          <w:rFonts w:hint="eastAsia" w:ascii="黑体" w:hAnsi="黑体" w:eastAsia="黑体" w:cs="黑体"/>
          <w:kern w:val="0"/>
        </w:rPr>
        <w:t>附件3</w:t>
      </w: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（一）202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年度水运工程从业单位投标不良行为情况汇总表</w:t>
      </w: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622"/>
        <w:gridCol w:w="2020"/>
        <w:gridCol w:w="1909"/>
        <w:gridCol w:w="2268"/>
        <w:gridCol w:w="2694"/>
        <w:gridCol w:w="20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1" w:hRule="atLeast"/>
        </w:trPr>
        <w:tc>
          <w:tcPr>
            <w:tcW w:w="794"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1622"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招标人名称</w:t>
            </w:r>
          </w:p>
        </w:tc>
        <w:tc>
          <w:tcPr>
            <w:tcW w:w="2020"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招标项目及内容</w:t>
            </w:r>
          </w:p>
        </w:tc>
        <w:tc>
          <w:tcPr>
            <w:tcW w:w="190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递交标书时间</w:t>
            </w:r>
          </w:p>
        </w:tc>
        <w:tc>
          <w:tcPr>
            <w:tcW w:w="2268"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评标（评审）时间</w:t>
            </w:r>
          </w:p>
        </w:tc>
        <w:tc>
          <w:tcPr>
            <w:tcW w:w="2694"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2033"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w:t>
            </w:r>
          </w:p>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（企业类型）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622"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20"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1909"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268"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694" w:type="dxa"/>
            <w:noWrap w:val="0"/>
            <w:vAlign w:val="center"/>
          </w:tcPr>
          <w:p>
            <w:pPr>
              <w:pStyle w:val="7"/>
              <w:snapToGrid w:val="0"/>
              <w:spacing w:line="240" w:lineRule="atLeast"/>
              <w:rPr>
                <w:rFonts w:ascii="华文仿宋" w:hAnsi="华文仿宋" w:eastAsia="华文仿宋" w:cs="仿宋_GB2312"/>
                <w:kern w:val="0"/>
                <w:sz w:val="24"/>
                <w:szCs w:val="24"/>
              </w:rPr>
            </w:pPr>
          </w:p>
        </w:tc>
        <w:tc>
          <w:tcPr>
            <w:tcW w:w="2033" w:type="dxa"/>
            <w:noWrap w:val="0"/>
            <w:vAlign w:val="center"/>
          </w:tcPr>
          <w:p>
            <w:pPr>
              <w:pStyle w:val="7"/>
              <w:snapToGrid w:val="0"/>
              <w:spacing w:line="240" w:lineRule="atLeast"/>
              <w:rPr>
                <w:rFonts w:ascii="华文仿宋" w:hAnsi="华文仿宋" w:eastAsia="华文仿宋" w:cs="仿宋_GB2312"/>
                <w:kern w:val="0"/>
                <w:sz w:val="24"/>
                <w:szCs w:val="24"/>
              </w:rPr>
            </w:pPr>
          </w:p>
        </w:tc>
      </w:tr>
    </w:tbl>
    <w:p>
      <w:pPr>
        <w:widowControl/>
        <w:adjustRightInd w:val="0"/>
        <w:snapToGrid w:val="0"/>
        <w:spacing w:line="240" w:lineRule="exact"/>
        <w:jc w:val="left"/>
        <w:rPr>
          <w:rFonts w:ascii="华文仿宋" w:hAnsi="华文仿宋" w:eastAsia="华文仿宋" w:cs="宋体"/>
          <w:kern w:val="0"/>
          <w:sz w:val="24"/>
        </w:rPr>
      </w:pPr>
      <w:r>
        <w:rPr>
          <w:rFonts w:hint="eastAsia" w:ascii="华文仿宋" w:hAnsi="华文仿宋" w:eastAsia="华文仿宋" w:cs="宋体"/>
          <w:kern w:val="0"/>
          <w:sz w:val="24"/>
        </w:rPr>
        <w:t xml:space="preserve">   </w:t>
      </w:r>
    </w:p>
    <w:p>
      <w:pPr>
        <w:adjustRightInd w:val="0"/>
        <w:snapToGrid w:val="0"/>
        <w:spacing w:line="340" w:lineRule="atLeast"/>
        <w:ind w:left="840" w:hanging="840" w:hangingChars="4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说明：1.如果单个招标或者一类招标中有《水运信用评价细则》评价评定标准中所列的相应不良行为，且行为发生的时间（指评标时间或经主管部门核实确定并作出处理的时间）为202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年1月1日至202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年12月31日期间内的，即填此表并于202</w:t>
      </w:r>
      <w:r>
        <w:rPr>
          <w:rFonts w:hint="eastAsia" w:ascii="楷体_GB2312" w:hAnsi="楷体_GB2312" w:eastAsia="楷体_GB2312" w:cs="楷体_GB2312"/>
          <w:kern w:val="0"/>
          <w:sz w:val="21"/>
          <w:szCs w:val="21"/>
          <w:lang w:val="en-US" w:eastAsia="zh-CN"/>
        </w:rPr>
        <w:t>4</w:t>
      </w:r>
      <w:r>
        <w:rPr>
          <w:rFonts w:hint="eastAsia" w:ascii="楷体_GB2312" w:hAnsi="楷体_GB2312" w:eastAsia="楷体_GB2312" w:cs="楷体_GB2312"/>
          <w:kern w:val="0"/>
          <w:sz w:val="21"/>
          <w:szCs w:val="21"/>
        </w:rPr>
        <w:t>年3月</w:t>
      </w:r>
      <w:r>
        <w:rPr>
          <w:rFonts w:hint="eastAsia" w:ascii="楷体_GB2312" w:hAnsi="楷体_GB2312" w:eastAsia="楷体_GB2312" w:cs="楷体_GB2312"/>
          <w:kern w:val="0"/>
          <w:sz w:val="21"/>
          <w:szCs w:val="21"/>
          <w:lang w:val="en-US" w:eastAsia="zh-CN"/>
        </w:rPr>
        <w:t>10</w:t>
      </w:r>
      <w:r>
        <w:rPr>
          <w:rFonts w:hint="eastAsia" w:ascii="楷体_GB2312" w:hAnsi="楷体_GB2312" w:eastAsia="楷体_GB2312" w:cs="楷体_GB2312"/>
          <w:kern w:val="0"/>
          <w:sz w:val="21"/>
          <w:szCs w:val="21"/>
        </w:rPr>
        <w:t>日前将汇总表盖章扫描版（pdf格式）和电子版（word或excel格式）通过电子邮件报厅（邮箱：yanghailin@gd.gov.cn）。</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2.如招标过程中投标单位无所列不良行为可不用填写；资格后审的招标项目，投标人放弃投标未书面告知招标人的不计入不良行为。</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3.企业类型填水运设计、水运施工、水运监理、水运咨询。</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4.发生严重不良行为的请提交相关证明材料。</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5.本表页面不够可自行加页。</w:t>
      </w:r>
    </w:p>
    <w:p>
      <w:pPr>
        <w:adjustRightInd w:val="0"/>
        <w:snapToGrid w:val="0"/>
        <w:spacing w:line="340" w:lineRule="atLeast"/>
        <w:ind w:left="834" w:leftChars="195" w:hanging="210" w:hangingChars="100"/>
        <w:rPr>
          <w:rFonts w:hint="eastAsia" w:ascii="楷体_GB2312" w:hAnsi="楷体_GB2312" w:eastAsia="楷体_GB2312" w:cs="楷体_GB2312"/>
          <w:kern w:val="0"/>
          <w:sz w:val="21"/>
          <w:szCs w:val="21"/>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（二）202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年度水运工程从业单位其他不良行为情况汇总表</w:t>
      </w:r>
    </w:p>
    <w:p>
      <w:pPr>
        <w:pStyle w:val="7"/>
        <w:snapToGrid w:val="0"/>
        <w:spacing w:line="240" w:lineRule="atLeast"/>
        <w:jc w:val="left"/>
        <w:rPr>
          <w:rFonts w:ascii="华文仿宋" w:hAnsi="华文仿宋" w:eastAsia="华文仿宋" w:cs="仿宋_GB2312"/>
          <w:kern w:val="0"/>
          <w:sz w:val="24"/>
          <w:szCs w:val="24"/>
        </w:rPr>
      </w:pP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4607"/>
        <w:gridCol w:w="3859"/>
        <w:gridCol w:w="1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805"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4607"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不良行为及其代码</w:t>
            </w:r>
          </w:p>
        </w:tc>
        <w:tc>
          <w:tcPr>
            <w:tcW w:w="385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不良行为描述</w:t>
            </w:r>
          </w:p>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（简要描述发生的不良行为情况）</w:t>
            </w:r>
          </w:p>
        </w:tc>
        <w:tc>
          <w:tcPr>
            <w:tcW w:w="1933"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4607"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8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933"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bl>
    <w:p>
      <w:pPr>
        <w:widowControl/>
        <w:adjustRightInd w:val="0"/>
        <w:snapToGrid w:val="0"/>
        <w:spacing w:line="240" w:lineRule="exact"/>
        <w:jc w:val="left"/>
        <w:rPr>
          <w:rFonts w:hint="eastAsia" w:ascii="仿宋_GB2312" w:hAnsi="仿宋_GB2312" w:cs="仿宋_GB2312"/>
          <w:kern w:val="0"/>
          <w:sz w:val="24"/>
        </w:rPr>
      </w:pPr>
    </w:p>
    <w:p>
      <w:pPr>
        <w:pStyle w:val="7"/>
        <w:adjustRightInd w:val="0"/>
        <w:snapToGrid w:val="0"/>
        <w:spacing w:line="300" w:lineRule="atLeast"/>
        <w:ind w:left="840" w:hanging="840" w:hangingChars="400"/>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说明：1.如果从业单位有《水运信用评价细则》评价评定标准中所列的相应</w:t>
      </w:r>
      <w:r>
        <w:rPr>
          <w:rFonts w:hint="eastAsia" w:ascii="楷体_GB2312" w:hAnsi="楷体_GB2312" w:eastAsia="楷体_GB2312" w:cs="楷体_GB2312"/>
          <w:b/>
          <w:bCs/>
          <w:color w:val="auto"/>
          <w:kern w:val="0"/>
          <w:sz w:val="21"/>
          <w:szCs w:val="21"/>
        </w:rPr>
        <w:t>其他</w:t>
      </w:r>
      <w:r>
        <w:rPr>
          <w:rFonts w:hint="eastAsia" w:ascii="楷体_GB2312" w:hAnsi="楷体_GB2312" w:eastAsia="楷体_GB2312" w:cs="楷体_GB2312"/>
          <w:color w:val="auto"/>
          <w:kern w:val="0"/>
          <w:sz w:val="21"/>
          <w:szCs w:val="21"/>
        </w:rPr>
        <w:t>不良行为，以及在省统一部署的重点建设工作中因从业单位原因未按要求完成相关考核任务或者项目标段质量、进度、安全等存在较严重不良行为，且行为发生的时间（指</w:t>
      </w:r>
      <w:r>
        <w:rPr>
          <w:rFonts w:hint="eastAsia" w:ascii="楷体_GB2312" w:hAnsi="楷体_GB2312" w:eastAsia="楷体_GB2312" w:cs="楷体_GB2312"/>
          <w:b/>
          <w:bCs/>
          <w:color w:val="auto"/>
          <w:kern w:val="0"/>
          <w:sz w:val="21"/>
          <w:szCs w:val="21"/>
        </w:rPr>
        <w:t>发生</w:t>
      </w:r>
      <w:r>
        <w:rPr>
          <w:rFonts w:hint="eastAsia" w:ascii="楷体_GB2312" w:hAnsi="楷体_GB2312" w:eastAsia="楷体_GB2312" w:cs="楷体_GB2312"/>
          <w:color w:val="auto"/>
          <w:kern w:val="0"/>
          <w:sz w:val="21"/>
          <w:szCs w:val="21"/>
        </w:rPr>
        <w:t>时间或经主管部门核实确定并作出处理的时间）为202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10</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2.有发生其他不良行为的需提交相关证明材料（符合信用评价管理办法中的采信依据，包括通报、决定、调查处理结果、审计审查意见以及其他可以认定为其他不良行为的资料）。</w:t>
      </w:r>
    </w:p>
    <w:p>
      <w:pPr>
        <w:pStyle w:val="7"/>
        <w:adjustRightInd w:val="0"/>
        <w:snapToGrid w:val="0"/>
        <w:spacing w:line="300" w:lineRule="atLeast"/>
        <w:ind w:left="930" w:leftChars="225" w:hanging="210" w:hangingChars="100"/>
        <w:rPr>
          <w:rFonts w:hint="eastAsia" w:ascii="楷体_GB2312" w:hAnsi="楷体_GB2312" w:eastAsia="楷体_GB2312" w:cs="楷体_GB2312"/>
          <w:kern w:val="0"/>
          <w:sz w:val="21"/>
          <w:szCs w:val="21"/>
        </w:rPr>
      </w:pPr>
      <w:r>
        <w:rPr>
          <w:rFonts w:hint="eastAsia" w:ascii="楷体_GB2312" w:hAnsi="楷体_GB2312" w:eastAsia="楷体_GB2312" w:cs="楷体_GB2312"/>
          <w:kern w:val="0"/>
          <w:sz w:val="21"/>
          <w:szCs w:val="21"/>
        </w:rPr>
        <w:t>3.本表页面不够可自行加页。</w:t>
      </w: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p>
    <w:p>
      <w:pPr>
        <w:pStyle w:val="7"/>
        <w:snapToGrid w:val="0"/>
        <w:spacing w:line="240" w:lineRule="atLeast"/>
        <w:jc w:val="center"/>
        <w:rPr>
          <w:rFonts w:hint="eastAsia" w:ascii="方正小标宋简体" w:hAnsi="方正小标宋简体" w:eastAsia="方正小标宋简体" w:cs="方正小标宋简体"/>
          <w:bCs/>
          <w:kern w:val="0"/>
        </w:rPr>
      </w:pPr>
      <w:r>
        <w:rPr>
          <w:rFonts w:hint="eastAsia" w:ascii="方正小标宋简体" w:hAnsi="方正小标宋简体" w:eastAsia="方正小标宋简体" w:cs="方正小标宋简体"/>
          <w:bCs/>
          <w:kern w:val="0"/>
        </w:rPr>
        <w:t>（三）202</w:t>
      </w:r>
      <w:r>
        <w:rPr>
          <w:rFonts w:hint="eastAsia" w:ascii="方正小标宋简体" w:hAnsi="方正小标宋简体" w:eastAsia="方正小标宋简体" w:cs="方正小标宋简体"/>
          <w:bCs/>
          <w:kern w:val="0"/>
          <w:lang w:val="en-US" w:eastAsia="zh-CN"/>
        </w:rPr>
        <w:t>4</w:t>
      </w:r>
      <w:r>
        <w:rPr>
          <w:rFonts w:hint="eastAsia" w:ascii="方正小标宋简体" w:hAnsi="方正小标宋简体" w:eastAsia="方正小标宋简体" w:cs="方正小标宋简体"/>
          <w:bCs/>
          <w:kern w:val="0"/>
        </w:rPr>
        <w:t>年度水运工程从业单位良好信誉行为情况汇总表</w:t>
      </w:r>
    </w:p>
    <w:p>
      <w:pPr>
        <w:pStyle w:val="7"/>
        <w:snapToGrid w:val="0"/>
        <w:spacing w:line="240" w:lineRule="atLeast"/>
        <w:jc w:val="left"/>
        <w:rPr>
          <w:rFonts w:ascii="华文仿宋" w:hAnsi="华文仿宋" w:eastAsia="华文仿宋" w:cs="仿宋_GB2312"/>
          <w:kern w:val="0"/>
          <w:sz w:val="24"/>
          <w:szCs w:val="24"/>
        </w:rPr>
      </w:pPr>
    </w:p>
    <w:p>
      <w:pPr>
        <w:adjustRightInd w:val="0"/>
        <w:snapToGrid w:val="0"/>
        <w:spacing w:line="520" w:lineRule="atLeast"/>
        <w:rPr>
          <w:rFonts w:hint="eastAsia" w:ascii="仿宋_GB2312" w:hAnsi="仿宋_GB2312" w:cs="仿宋_GB2312"/>
          <w:kern w:val="0"/>
          <w:sz w:val="24"/>
          <w:szCs w:val="24"/>
        </w:rPr>
      </w:pPr>
      <w:r>
        <w:rPr>
          <w:rFonts w:hint="eastAsia" w:ascii="楷体_GB2312" w:hAnsi="楷体_GB2312" w:eastAsia="楷体_GB2312" w:cs="楷体_GB2312"/>
          <w:kern w:val="0"/>
          <w:sz w:val="24"/>
          <w:szCs w:val="24"/>
        </w:rPr>
        <w:t>填报单位（盖章）：                  联系人：             联系电话：                 填报日期：</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2136"/>
        <w:gridCol w:w="3202"/>
        <w:gridCol w:w="5638"/>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4" w:hRule="atLeast"/>
          <w:jc w:val="center"/>
        </w:trPr>
        <w:tc>
          <w:tcPr>
            <w:tcW w:w="805"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序号</w:t>
            </w:r>
          </w:p>
        </w:tc>
        <w:tc>
          <w:tcPr>
            <w:tcW w:w="2136"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涉及从业单位名称</w:t>
            </w:r>
          </w:p>
        </w:tc>
        <w:tc>
          <w:tcPr>
            <w:tcW w:w="3202"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建设项目及标段</w:t>
            </w:r>
          </w:p>
        </w:tc>
        <w:tc>
          <w:tcPr>
            <w:tcW w:w="5638"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良好信誉行为描述</w:t>
            </w:r>
          </w:p>
        </w:tc>
        <w:tc>
          <w:tcPr>
            <w:tcW w:w="1559" w:type="dxa"/>
            <w:noWrap w:val="0"/>
            <w:vAlign w:val="center"/>
          </w:tcPr>
          <w:p>
            <w:pPr>
              <w:pStyle w:val="7"/>
              <w:snapToGrid w:val="0"/>
              <w:spacing w:line="240" w:lineRule="atLeast"/>
              <w:jc w:val="center"/>
              <w:rPr>
                <w:rFonts w:hint="eastAsia" w:ascii="黑体" w:hAnsi="黑体" w:eastAsia="黑体" w:cs="黑体"/>
                <w:kern w:val="0"/>
                <w:sz w:val="21"/>
                <w:szCs w:val="21"/>
              </w:rPr>
            </w:pPr>
            <w:r>
              <w:rPr>
                <w:rFonts w:hint="eastAsia" w:ascii="黑体" w:hAnsi="黑体" w:eastAsia="黑体" w:cs="黑体"/>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805"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2136"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3202"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5638" w:type="dxa"/>
            <w:noWrap w:val="0"/>
            <w:vAlign w:val="top"/>
          </w:tcPr>
          <w:p>
            <w:pPr>
              <w:pStyle w:val="7"/>
              <w:snapToGrid w:val="0"/>
              <w:spacing w:line="240" w:lineRule="atLeast"/>
              <w:jc w:val="left"/>
              <w:rPr>
                <w:rFonts w:ascii="华文仿宋" w:hAnsi="华文仿宋" w:eastAsia="华文仿宋" w:cs="仿宋_GB2312"/>
                <w:kern w:val="0"/>
                <w:sz w:val="24"/>
                <w:szCs w:val="24"/>
              </w:rPr>
            </w:pPr>
          </w:p>
        </w:tc>
        <w:tc>
          <w:tcPr>
            <w:tcW w:w="1559" w:type="dxa"/>
            <w:noWrap w:val="0"/>
            <w:vAlign w:val="top"/>
          </w:tcPr>
          <w:p>
            <w:pPr>
              <w:pStyle w:val="7"/>
              <w:snapToGrid w:val="0"/>
              <w:spacing w:line="240" w:lineRule="atLeast"/>
              <w:jc w:val="left"/>
              <w:rPr>
                <w:rFonts w:ascii="华文仿宋" w:hAnsi="华文仿宋" w:eastAsia="华文仿宋" w:cs="仿宋_GB2312"/>
                <w:kern w:val="0"/>
                <w:sz w:val="24"/>
                <w:szCs w:val="24"/>
              </w:rPr>
            </w:pPr>
          </w:p>
        </w:tc>
      </w:tr>
    </w:tbl>
    <w:p>
      <w:pPr>
        <w:widowControl/>
        <w:adjustRightInd w:val="0"/>
        <w:snapToGrid w:val="0"/>
        <w:spacing w:line="240" w:lineRule="exact"/>
        <w:jc w:val="left"/>
        <w:rPr>
          <w:rFonts w:hint="eastAsia" w:ascii="仿宋_GB2312" w:hAnsi="仿宋_GB2312" w:cs="仿宋_GB2312"/>
          <w:kern w:val="0"/>
          <w:sz w:val="24"/>
        </w:rPr>
      </w:pPr>
      <w:r>
        <w:rPr>
          <w:rFonts w:hint="eastAsia" w:ascii="仿宋_GB2312" w:hAnsi="仿宋_GB2312" w:cs="仿宋_GB2312"/>
          <w:kern w:val="0"/>
          <w:sz w:val="24"/>
        </w:rPr>
        <w:t xml:space="preserve">   </w:t>
      </w:r>
    </w:p>
    <w:p>
      <w:pPr>
        <w:widowControl/>
        <w:adjustRightInd w:val="0"/>
        <w:snapToGrid w:val="0"/>
        <w:spacing w:line="300" w:lineRule="atLeast"/>
        <w:ind w:left="840" w:hanging="840" w:hangingChars="400"/>
        <w:jc w:val="left"/>
        <w:rPr>
          <w:rFonts w:hint="eastAsia" w:ascii="楷体_GB2312" w:hAnsi="楷体_GB2312" w:eastAsia="楷体_GB2312" w:cs="楷体_GB2312"/>
          <w:color w:val="auto"/>
          <w:kern w:val="0"/>
          <w:sz w:val="21"/>
          <w:szCs w:val="21"/>
        </w:rPr>
      </w:pPr>
      <w:r>
        <w:rPr>
          <w:rFonts w:hint="eastAsia" w:ascii="楷体_GB2312" w:hAnsi="楷体_GB2312" w:eastAsia="楷体_GB2312" w:cs="楷体_GB2312"/>
          <w:color w:val="auto"/>
          <w:kern w:val="0"/>
          <w:sz w:val="21"/>
          <w:szCs w:val="21"/>
        </w:rPr>
        <w:t>说明：1.从业单位有参与抢险救灾，或在省统一部署的重点建设工作中表现突出，且行为发生的时间</w:t>
      </w:r>
      <w:r>
        <w:rPr>
          <w:rFonts w:hint="eastAsia" w:ascii="楷体_GB2312" w:hAnsi="楷体_GB2312" w:eastAsia="楷体_GB2312" w:cs="楷体_GB2312"/>
          <w:b/>
          <w:bCs/>
          <w:color w:val="auto"/>
          <w:kern w:val="0"/>
          <w:sz w:val="21"/>
          <w:szCs w:val="21"/>
        </w:rPr>
        <w:t>（指主管部门作出书面认定的时间</w:t>
      </w:r>
      <w:r>
        <w:rPr>
          <w:rFonts w:hint="eastAsia" w:ascii="楷体_GB2312" w:hAnsi="楷体_GB2312" w:eastAsia="楷体_GB2312" w:cs="楷体_GB2312"/>
          <w:color w:val="auto"/>
          <w:kern w:val="0"/>
          <w:sz w:val="21"/>
          <w:szCs w:val="21"/>
        </w:rPr>
        <w:t>）为202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年1月1日至202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年12月31日期间内的，即填此表并于202</w:t>
      </w:r>
      <w:r>
        <w:rPr>
          <w:rFonts w:hint="eastAsia" w:ascii="楷体_GB2312" w:hAnsi="楷体_GB2312" w:eastAsia="楷体_GB2312" w:cs="楷体_GB2312"/>
          <w:color w:val="auto"/>
          <w:kern w:val="0"/>
          <w:sz w:val="21"/>
          <w:szCs w:val="21"/>
          <w:lang w:val="en-US" w:eastAsia="zh-CN"/>
        </w:rPr>
        <w:t>4</w:t>
      </w:r>
      <w:r>
        <w:rPr>
          <w:rFonts w:hint="eastAsia" w:ascii="楷体_GB2312" w:hAnsi="楷体_GB2312" w:eastAsia="楷体_GB2312" w:cs="楷体_GB2312"/>
          <w:color w:val="auto"/>
          <w:kern w:val="0"/>
          <w:sz w:val="21"/>
          <w:szCs w:val="21"/>
        </w:rPr>
        <w:t>年3月</w:t>
      </w:r>
      <w:r>
        <w:rPr>
          <w:rFonts w:hint="eastAsia" w:ascii="楷体_GB2312" w:hAnsi="楷体_GB2312" w:eastAsia="楷体_GB2312" w:cs="楷体_GB2312"/>
          <w:color w:val="auto"/>
          <w:kern w:val="0"/>
          <w:sz w:val="21"/>
          <w:szCs w:val="21"/>
          <w:lang w:val="en-US" w:eastAsia="zh-CN"/>
        </w:rPr>
        <w:t>10</w:t>
      </w:r>
      <w:r>
        <w:rPr>
          <w:rFonts w:hint="eastAsia" w:ascii="楷体_GB2312" w:hAnsi="楷体_GB2312" w:eastAsia="楷体_GB2312" w:cs="楷体_GB2312"/>
          <w:color w:val="auto"/>
          <w:kern w:val="0"/>
          <w:sz w:val="21"/>
          <w:szCs w:val="21"/>
        </w:rPr>
        <w:t>日前将汇总表盖章扫描版（pdf格式）和电子版（word或excel格式）通过电子邮件报厅（邮箱：yanghailin@gd.gov.cn）。如无，则可不用填写。</w:t>
      </w:r>
    </w:p>
    <w:p>
      <w:pPr>
        <w:widowControl/>
        <w:spacing w:line="300" w:lineRule="atLeast"/>
        <w:ind w:left="834" w:leftChars="195" w:hanging="210" w:hangingChars="100"/>
        <w:rPr>
          <w:rFonts w:hint="eastAsia" w:ascii="楷体_GB2312" w:hAnsi="楷体_GB2312" w:eastAsia="楷体_GB2312" w:cs="楷体_GB2312"/>
          <w:kern w:val="0"/>
          <w:sz w:val="21"/>
          <w:szCs w:val="21"/>
        </w:rPr>
        <w:sectPr>
          <w:pgSz w:w="16838" w:h="11906" w:orient="landscape"/>
          <w:pgMar w:top="1587" w:right="2155" w:bottom="1361" w:left="1559" w:header="720" w:footer="1763" w:gutter="0"/>
          <w:cols w:space="720" w:num="1"/>
          <w:rtlGutter w:val="0"/>
          <w:docGrid w:type="lines" w:linePitch="447" w:charSpace="0"/>
        </w:sectPr>
      </w:pPr>
      <w:r>
        <w:rPr>
          <w:rFonts w:hint="eastAsia" w:ascii="楷体_GB2312" w:hAnsi="楷体_GB2312" w:eastAsia="楷体_GB2312" w:cs="楷体_GB2312"/>
          <w:kern w:val="0"/>
          <w:sz w:val="21"/>
          <w:szCs w:val="21"/>
        </w:rPr>
        <w:t>2.本表页面不够可自行加页。</w:t>
      </w:r>
    </w:p>
    <w:p>
      <w:pPr>
        <w:pStyle w:val="6"/>
        <w:widowControl w:val="0"/>
        <w:adjustRightInd w:val="0"/>
        <w:snapToGrid w:val="0"/>
        <w:spacing w:line="320" w:lineRule="exact"/>
        <w:jc w:val="left"/>
        <w:rPr>
          <w:rFonts w:hint="eastAsia" w:ascii="黑体" w:hAnsi="黑体" w:eastAsia="黑体" w:cs="黑体"/>
          <w:szCs w:val="32"/>
        </w:rPr>
      </w:pPr>
      <w:r>
        <w:rPr>
          <w:rFonts w:hint="eastAsia" w:ascii="黑体" w:hAnsi="黑体" w:eastAsia="黑体" w:cs="黑体"/>
          <w:szCs w:val="32"/>
        </w:rPr>
        <w:t>附件4</w:t>
      </w:r>
    </w:p>
    <w:p>
      <w:pPr>
        <w:pStyle w:val="6"/>
        <w:widowControl w:val="0"/>
        <w:adjustRightInd w:val="0"/>
        <w:snapToGrid w:val="0"/>
        <w:spacing w:line="320" w:lineRule="exact"/>
        <w:jc w:val="left"/>
        <w:rPr>
          <w:rFonts w:hint="eastAsia" w:ascii="黑体" w:hAnsi="黑体" w:eastAsia="黑体" w:cs="黑体"/>
          <w:szCs w:val="32"/>
        </w:rPr>
      </w:pPr>
    </w:p>
    <w:p>
      <w:pPr>
        <w:adjustRightInd w:val="0"/>
        <w:snapToGrid w:val="0"/>
        <w:spacing w:line="500" w:lineRule="atLeast"/>
        <w:jc w:val="center"/>
        <w:rPr>
          <w:rFonts w:ascii="方正小标宋简体" w:hAnsi="宋体" w:eastAsia="方正小标宋简体"/>
          <w:kern w:val="0"/>
          <w:sz w:val="36"/>
          <w:szCs w:val="36"/>
        </w:rPr>
      </w:pPr>
      <w:r>
        <w:rPr>
          <w:rFonts w:hint="eastAsia" w:ascii="方正小标宋简体" w:hAnsi="宋体" w:eastAsia="方正小标宋简体"/>
          <w:kern w:val="0"/>
          <w:sz w:val="36"/>
          <w:szCs w:val="36"/>
        </w:rPr>
        <w:t>企业参与应急抢险救灾申请信用加分审核表</w:t>
      </w:r>
    </w:p>
    <w:p>
      <w:pPr>
        <w:widowControl/>
        <w:adjustRightInd w:val="0"/>
        <w:snapToGrid w:val="0"/>
        <w:jc w:val="left"/>
        <w:rPr>
          <w:rFonts w:hint="eastAsia" w:ascii="仿宋_GB2312" w:hAnsi="宋体" w:eastAsia="黑体" w:cs="宋体"/>
          <w:snapToGrid w:val="0"/>
          <w:kern w:val="0"/>
          <w:szCs w:val="21"/>
        </w:rPr>
      </w:pPr>
      <w:r>
        <w:rPr>
          <w:rFonts w:hint="eastAsia" w:ascii="黑体" w:hAnsi="宋体" w:eastAsia="黑体" w:cs="宋体"/>
          <w:snapToGrid w:val="0"/>
          <w:kern w:val="0"/>
          <w:sz w:val="24"/>
          <w:szCs w:val="21"/>
        </w:rPr>
        <w:t xml:space="preserve">                                                         编号：</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7"/>
        <w:gridCol w:w="3025"/>
        <w:gridCol w:w="1809"/>
        <w:gridCol w:w="24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2"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企业名称</w:t>
            </w:r>
          </w:p>
        </w:tc>
        <w:tc>
          <w:tcPr>
            <w:tcW w:w="3025" w:type="dxa"/>
            <w:tcBorders>
              <w:top w:val="single" w:color="000000" w:sz="4" w:space="0"/>
              <w:left w:val="single" w:color="000000" w:sz="4" w:space="0"/>
              <w:bottom w:val="single" w:color="000000" w:sz="4" w:space="0"/>
              <w:right w:val="single" w:color="auto" w:sz="4" w:space="0"/>
            </w:tcBorders>
            <w:noWrap w:val="0"/>
            <w:vAlign w:val="center"/>
          </w:tcPr>
          <w:p>
            <w:pPr>
              <w:widowControl/>
              <w:spacing w:before="100" w:beforeAutospacing="1" w:after="100" w:afterAutospacing="1"/>
              <w:ind w:firstLine="451"/>
              <w:jc w:val="center"/>
              <w:rPr>
                <w:rFonts w:ascii="宋体" w:hAnsi="宋体" w:cs="宋体"/>
                <w:kern w:val="0"/>
                <w:sz w:val="24"/>
                <w:szCs w:val="24"/>
              </w:rPr>
            </w:pPr>
          </w:p>
        </w:tc>
        <w:tc>
          <w:tcPr>
            <w:tcW w:w="1809" w:type="dxa"/>
            <w:tcBorders>
              <w:top w:val="single" w:color="auto" w:sz="4" w:space="0"/>
              <w:left w:val="single" w:color="auto" w:sz="4" w:space="0"/>
              <w:bottom w:val="single" w:color="000000" w:sz="4" w:space="0"/>
              <w:right w:val="single" w:color="auto" w:sz="4" w:space="0"/>
            </w:tcBorders>
            <w:noWrap w:val="0"/>
            <w:vAlign w:val="center"/>
          </w:tcPr>
          <w:p>
            <w:pPr>
              <w:widowControl/>
              <w:spacing w:before="100" w:beforeAutospacing="1" w:after="100" w:afterAutospacing="1"/>
              <w:jc w:val="center"/>
              <w:rPr>
                <w:rFonts w:hAnsi="宋体" w:cs="宋体"/>
                <w:kern w:val="0"/>
                <w:sz w:val="24"/>
                <w:szCs w:val="24"/>
              </w:rPr>
            </w:pPr>
            <w:r>
              <w:rPr>
                <w:rFonts w:hint="eastAsia" w:hAnsi="宋体" w:cs="宋体"/>
                <w:kern w:val="0"/>
                <w:sz w:val="24"/>
                <w:szCs w:val="24"/>
              </w:rPr>
              <w:t>建设项目及标段名称</w:t>
            </w:r>
          </w:p>
        </w:tc>
        <w:tc>
          <w:tcPr>
            <w:tcW w:w="2464" w:type="dxa"/>
            <w:tcBorders>
              <w:top w:val="single" w:color="auto" w:sz="4" w:space="0"/>
              <w:left w:val="single" w:color="auto" w:sz="4" w:space="0"/>
              <w:bottom w:val="single" w:color="000000" w:sz="4" w:space="0"/>
              <w:right w:val="single" w:color="000000" w:sz="4" w:space="0"/>
            </w:tcBorders>
            <w:noWrap w:val="0"/>
            <w:vAlign w:val="center"/>
          </w:tcPr>
          <w:p>
            <w:pPr>
              <w:widowControl/>
              <w:spacing w:before="100" w:beforeAutospacing="1" w:after="100" w:afterAutospacing="1"/>
              <w:ind w:firstLine="451"/>
              <w:jc w:val="center"/>
              <w:rPr>
                <w:rFonts w:ascii="宋体" w:hAnsi="宋体" w:cs="宋体"/>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7"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申请信用加分行为认定内容</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rPr>
                <w:rFonts w:hint="eastAsia" w:hAnsi="宋体" w:cs="宋体"/>
                <w:kern w:val="0"/>
                <w:sz w:val="24"/>
                <w:szCs w:val="24"/>
              </w:rPr>
            </w:pPr>
            <w:r>
              <w:rPr>
                <w:rFonts w:hint="eastAsia" w:hAnsi="宋体" w:cs="宋体"/>
                <w:kern w:val="0"/>
                <w:sz w:val="24"/>
                <w:szCs w:val="24"/>
              </w:rPr>
              <w:t>【说明：包括加分行为发生时间和人员、设备投入（投入人员多少、船舶×艘、挖掘机×台、装载机×台、推土机×台、抢险时间等）简要介绍，相关应急抢险证明材料可附后。】</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申请加分分值：</w:t>
            </w:r>
          </w:p>
          <w:p>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（施工企业签章）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pPr>
              <w:widowControl/>
              <w:spacing w:before="100" w:beforeAutospacing="1" w:after="100" w:afterAutospacing="1"/>
              <w:ind w:firstLine="451"/>
              <w:jc w:val="center"/>
              <w:rPr>
                <w:rFonts w:hint="eastAsia"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76"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hint="eastAsia" w:hAnsi="宋体" w:cs="宋体"/>
                <w:kern w:val="0"/>
                <w:sz w:val="24"/>
                <w:szCs w:val="24"/>
              </w:rPr>
            </w:pPr>
            <w:r>
              <w:rPr>
                <w:rFonts w:hint="eastAsia" w:hAnsi="宋体" w:cs="宋体"/>
                <w:kern w:val="0"/>
                <w:sz w:val="24"/>
                <w:szCs w:val="24"/>
              </w:rPr>
              <w:t>有关单位</w:t>
            </w:r>
          </w:p>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证明意见</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ind w:firstLine="451"/>
              <w:jc w:val="left"/>
              <w:rPr>
                <w:rFonts w:hint="eastAsia" w:hAnsi="宋体" w:cs="宋体"/>
                <w:kern w:val="0"/>
                <w:sz w:val="24"/>
                <w:szCs w:val="24"/>
              </w:rPr>
            </w:pP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是否同意；</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同意加分分值：</w:t>
            </w:r>
          </w:p>
          <w:p>
            <w:pPr>
              <w:widowControl/>
              <w:spacing w:before="100" w:beforeAutospacing="1" w:after="100" w:afterAutospacing="1"/>
              <w:ind w:firstLine="451"/>
              <w:jc w:val="left"/>
              <w:rPr>
                <w:rFonts w:hint="eastAsia" w:hAnsi="宋体" w:cs="宋体"/>
                <w:kern w:val="0"/>
                <w:sz w:val="24"/>
                <w:szCs w:val="24"/>
              </w:rPr>
            </w:pPr>
            <w:r>
              <w:rPr>
                <w:rFonts w:hint="eastAsia" w:hAnsi="宋体" w:cs="宋体"/>
                <w:kern w:val="0"/>
                <w:sz w:val="24"/>
                <w:szCs w:val="24"/>
              </w:rPr>
              <w:t>联系人:</w:t>
            </w:r>
          </w:p>
          <w:p>
            <w:pPr>
              <w:widowControl/>
              <w:spacing w:before="100" w:beforeAutospacing="1" w:after="100" w:afterAutospacing="1"/>
              <w:ind w:firstLine="451"/>
              <w:jc w:val="left"/>
              <w:rPr>
                <w:rFonts w:hAnsi="宋体" w:cs="宋体"/>
                <w:kern w:val="0"/>
                <w:sz w:val="24"/>
                <w:szCs w:val="24"/>
              </w:rPr>
            </w:pPr>
            <w:r>
              <w:rPr>
                <w:rFonts w:hint="eastAsia" w:hAnsi="宋体" w:cs="宋体"/>
                <w:kern w:val="0"/>
                <w:sz w:val="24"/>
                <w:szCs w:val="24"/>
              </w:rPr>
              <w:t>联系电话：</w:t>
            </w:r>
          </w:p>
          <w:p>
            <w:pPr>
              <w:tabs>
                <w:tab w:val="left" w:pos="7070"/>
                <w:tab w:val="left" w:pos="8255"/>
              </w:tabs>
              <w:adjustRightInd w:val="0"/>
              <w:snapToGrid w:val="0"/>
              <w:ind w:firstLine="1920" w:firstLineChars="800"/>
              <w:jc w:val="left"/>
              <w:rPr>
                <w:rFonts w:ascii="仿宋_GB2312" w:hAnsi="宋体"/>
                <w:sz w:val="24"/>
                <w:szCs w:val="24"/>
              </w:rPr>
            </w:pPr>
            <w:r>
              <w:rPr>
                <w:rFonts w:hint="eastAsia" w:hAnsi="宋体" w:cs="宋体"/>
                <w:kern w:val="0"/>
                <w:sz w:val="24"/>
                <w:szCs w:val="24"/>
              </w:rPr>
              <w:t xml:space="preserve">        （证明单位签章）</w:t>
            </w:r>
            <w:r>
              <w:rPr>
                <w:rFonts w:hint="eastAsia" w:ascii="仿宋_GB2312" w:hAnsi="宋体"/>
                <w:sz w:val="24"/>
                <w:szCs w:val="24"/>
              </w:rPr>
              <w:t>：</w:t>
            </w:r>
            <w:r>
              <w:rPr>
                <w:rFonts w:hint="eastAsia" w:ascii="仿宋_GB2312" w:hAnsi="宋体"/>
                <w:sz w:val="24"/>
                <w:szCs w:val="24"/>
                <w:u w:val="single"/>
              </w:rPr>
              <w:t xml:space="preserve">                 </w:t>
            </w:r>
            <w:r>
              <w:rPr>
                <w:rFonts w:hint="eastAsia" w:ascii="仿宋_GB2312" w:hAnsi="宋体"/>
                <w:sz w:val="24"/>
                <w:szCs w:val="24"/>
              </w:rPr>
              <w:t xml:space="preserve">    </w:t>
            </w:r>
          </w:p>
          <w:p>
            <w:pPr>
              <w:widowControl/>
              <w:snapToGrid w:val="0"/>
              <w:ind w:firstLine="451"/>
              <w:jc w:val="center"/>
              <w:rPr>
                <w:rFonts w:ascii="宋体" w:hAnsi="宋体" w:cs="宋体"/>
                <w:kern w:val="0"/>
                <w:sz w:val="24"/>
                <w:szCs w:val="24"/>
              </w:rPr>
            </w:pPr>
            <w:r>
              <w:rPr>
                <w:rFonts w:hint="eastAsia" w:ascii="仿宋_GB2312" w:hAnsi="宋体"/>
                <w:sz w:val="24"/>
                <w:szCs w:val="24"/>
              </w:rPr>
              <w:t xml:space="preserve">                日      期：</w:t>
            </w:r>
            <w:r>
              <w:rPr>
                <w:rFonts w:hint="eastAsia" w:ascii="仿宋_GB2312" w:hAnsi="宋体"/>
                <w:sz w:val="24"/>
                <w:szCs w:val="24"/>
                <w:u w:val="single"/>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8" w:hRule="atLeast"/>
          <w:jc w:val="center"/>
        </w:trPr>
        <w:tc>
          <w:tcPr>
            <w:tcW w:w="1597"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jc w:val="center"/>
              <w:rPr>
                <w:rFonts w:ascii="宋体" w:hAnsi="宋体" w:cs="宋体"/>
                <w:kern w:val="0"/>
                <w:sz w:val="24"/>
                <w:szCs w:val="24"/>
              </w:rPr>
            </w:pPr>
            <w:r>
              <w:rPr>
                <w:rFonts w:hint="eastAsia" w:hAnsi="宋体" w:cs="宋体"/>
                <w:kern w:val="0"/>
                <w:sz w:val="24"/>
                <w:szCs w:val="24"/>
              </w:rPr>
              <w:t>备</w:t>
            </w:r>
            <w:r>
              <w:rPr>
                <w:rFonts w:ascii="宋体" w:hAnsi="宋体" w:cs="宋体"/>
                <w:kern w:val="0"/>
                <w:sz w:val="24"/>
                <w:szCs w:val="24"/>
              </w:rPr>
              <w:t xml:space="preserve">  </w:t>
            </w:r>
            <w:r>
              <w:rPr>
                <w:rFonts w:hint="eastAsia" w:hAnsi="宋体" w:cs="宋体"/>
                <w:kern w:val="0"/>
                <w:sz w:val="24"/>
                <w:szCs w:val="24"/>
              </w:rPr>
              <w:t>注</w:t>
            </w:r>
          </w:p>
        </w:tc>
        <w:tc>
          <w:tcPr>
            <w:tcW w:w="729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ind w:firstLine="451"/>
              <w:jc w:val="left"/>
              <w:rPr>
                <w:rFonts w:ascii="宋体" w:hAnsi="宋体" w:cs="宋体"/>
                <w:kern w:val="0"/>
                <w:sz w:val="24"/>
                <w:szCs w:val="24"/>
              </w:rPr>
            </w:pPr>
          </w:p>
        </w:tc>
      </w:tr>
    </w:tbl>
    <w:p>
      <w:pPr>
        <w:rPr>
          <w:rFonts w:hint="eastAsia" w:ascii="仿宋_GB2312" w:hAnsi="仿宋_GB2312" w:cs="仿宋_GB2312"/>
          <w:sz w:val="24"/>
          <w:szCs w:val="24"/>
        </w:rPr>
      </w:pPr>
      <w:r>
        <w:rPr>
          <w:rFonts w:hint="eastAsia" w:ascii="仿宋_GB2312" w:hAnsi="仿宋_GB2312" w:cs="仿宋_GB2312"/>
          <w:sz w:val="24"/>
          <w:szCs w:val="24"/>
        </w:rPr>
        <w:t>说明：</w:t>
      </w:r>
    </w:p>
    <w:p>
      <w:pPr>
        <w:ind w:left="720" w:leftChars="150" w:hanging="240" w:hangingChars="100"/>
        <w:rPr>
          <w:rFonts w:hint="eastAsia" w:ascii="仿宋_GB2312" w:hAnsi="仿宋_GB2312" w:cs="仿宋_GB2312"/>
          <w:sz w:val="24"/>
          <w:szCs w:val="24"/>
        </w:rPr>
      </w:pPr>
      <w:r>
        <w:rPr>
          <w:rFonts w:hint="eastAsia" w:ascii="仿宋_GB2312" w:hAnsi="仿宋_GB2312" w:cs="仿宋_GB2312"/>
          <w:sz w:val="24"/>
          <w:szCs w:val="24"/>
        </w:rPr>
        <w:t>1.本表信息将予以公示5个工作日且无异议后纳入信用评价采信依据，请填报单位及相关证明单位对加分行为认定涉及的抢险救灾的真实性负责。</w:t>
      </w:r>
    </w:p>
    <w:p>
      <w:pPr>
        <w:ind w:firstLine="480" w:firstLineChars="200"/>
      </w:pPr>
      <w:r>
        <w:rPr>
          <w:rFonts w:hint="eastAsia" w:ascii="仿宋_GB2312" w:hAnsi="仿宋_GB2312" w:cs="仿宋_GB2312"/>
          <w:sz w:val="24"/>
          <w:szCs w:val="24"/>
        </w:rPr>
        <w:t>2.如经核查不属实的，将对申请单位予以信用扣分，并通报相关审核单位。</w:t>
      </w:r>
    </w:p>
    <w:p>
      <w:pPr>
        <w:spacing w:line="560" w:lineRule="atLeast"/>
        <w:jc w:val="left"/>
        <w:rPr>
          <w:rFonts w:hint="eastAsia" w:ascii="方正小标宋简体" w:eastAsia="方正小标宋简体"/>
          <w:bCs/>
          <w:sz w:val="44"/>
        </w:rPr>
      </w:pPr>
      <w:r>
        <w:rPr>
          <w:rFonts w:hint="eastAsia" w:ascii="仿宋_GB2312" w:hAnsi="仿宋_GB231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spacing w:before="140" w:line="240" w:lineRule="atLeast"/>
      <w:rPr>
        <w:rStyle w:val="5"/>
        <w:rFonts w:hint="eastAsia"/>
        <w:szCs w:val="32"/>
      </w:rPr>
    </w:pPr>
    <w:r>
      <w:rPr>
        <w:rStyle w:val="5"/>
        <w:rFonts w:hint="eastAsia"/>
        <w:szCs w:val="32"/>
      </w:rPr>
      <w:t>—</w:t>
    </w:r>
    <w:r>
      <w:rPr>
        <w:rStyle w:val="5"/>
        <w:rFonts w:hint="eastAsia"/>
      </w:rPr>
      <w:t xml:space="preserve"> </w:t>
    </w:r>
    <w:r>
      <w:rPr>
        <w:spacing w:val="34"/>
        <w:kern w:val="0"/>
        <w:szCs w:val="20"/>
      </w:rPr>
      <w:fldChar w:fldCharType="begin"/>
    </w:r>
    <w:r>
      <w:rPr>
        <w:rStyle w:val="5"/>
        <w:spacing w:val="34"/>
        <w:kern w:val="0"/>
        <w:szCs w:val="20"/>
      </w:rPr>
      <w:instrText xml:space="preserve">PAGE  </w:instrText>
    </w:r>
    <w:r>
      <w:rPr>
        <w:spacing w:val="34"/>
        <w:kern w:val="0"/>
        <w:szCs w:val="20"/>
      </w:rPr>
      <w:fldChar w:fldCharType="separate"/>
    </w:r>
    <w:r>
      <w:rPr>
        <w:rStyle w:val="5"/>
        <w:spacing w:val="34"/>
        <w:kern w:val="0"/>
        <w:szCs w:val="20"/>
      </w:rPr>
      <w:t>2</w:t>
    </w:r>
    <w:r>
      <w:rPr>
        <w:spacing w:val="34"/>
        <w:kern w:val="0"/>
        <w:szCs w:val="20"/>
      </w:rPr>
      <w:fldChar w:fldCharType="end"/>
    </w:r>
    <w:r>
      <w:rPr>
        <w:rStyle w:val="5"/>
        <w:rFonts w:hint="eastAsia"/>
        <w:szCs w:val="32"/>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Yjg2NmJhMjk2ZDc2OTQ1ZTJjODc0ZDU0N2Y3MjgifQ=="/>
  </w:docVars>
  <w:rsids>
    <w:rsidRoot w:val="05A63D79"/>
    <w:rsid w:val="05A63D79"/>
    <w:rsid w:val="13D90E87"/>
    <w:rsid w:val="48CA4B9B"/>
    <w:rsid w:val="4C99109F"/>
    <w:rsid w:val="5F503CB1"/>
    <w:rsid w:val="EDEC6485"/>
    <w:rsid w:val="FDD7AB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eastAsia="楷体_GB2312"/>
      <w:sz w:val="32"/>
      <w:szCs w:val="18"/>
    </w:rPr>
  </w:style>
  <w:style w:type="character" w:styleId="5">
    <w:name w:val="page number"/>
    <w:basedOn w:val="4"/>
    <w:autoRedefine/>
    <w:qFormat/>
    <w:uiPriority w:val="0"/>
  </w:style>
  <w:style w:type="paragraph" w:customStyle="1" w:styleId="6">
    <w:name w:val="主送单位"/>
    <w:basedOn w:val="1"/>
    <w:autoRedefine/>
    <w:qFormat/>
    <w:uiPriority w:val="0"/>
    <w:pPr>
      <w:widowControl/>
      <w:spacing w:line="560" w:lineRule="atLeast"/>
    </w:pPr>
    <w:rPr>
      <w:rFonts w:eastAsia="仿宋_GB2312"/>
      <w:kern w:val="0"/>
      <w:sz w:val="32"/>
      <w:szCs w:val="20"/>
    </w:rPr>
  </w:style>
  <w:style w:type="paragraph" w:customStyle="1" w:styleId="7">
    <w:name w:val="No Spacing"/>
    <w:autoRedefine/>
    <w:qFormat/>
    <w:uiPriority w:val="1"/>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1656</Words>
  <Characters>1810</Characters>
  <Lines>0</Lines>
  <Paragraphs>0</Paragraphs>
  <TotalTime>21</TotalTime>
  <ScaleCrop>false</ScaleCrop>
  <LinksUpToDate>false</LinksUpToDate>
  <CharactersWithSpaces>2237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2022-12-29T22:37:00Z</dcterms:created>
  <dc:creator>yhl</dc:creator>
  <cp:lastModifiedBy>greatwall</cp:lastModifiedBy>
  <dcterms:modified xsi:type="dcterms:W3CDTF">2025-01-08T09:54:56Z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975C2229ADD664C3F0DA7D671C6FC52F_43</vt:lpwstr>
  </property>
  <property fmtid="{D5CDD505-2E9C-101B-9397-08002B2CF9AE}" pid="4" name="KSOTemplateDocerSaveRecord">
    <vt:lpwstr>eyJoZGlkIjoiNThmYjg2NmJhMjk2ZDc2OTQ1ZTJjODc0ZDU0N2Y3MjgiLCJ1c2VySWQiOiIyOTc2NTk3NzAifQ==</vt:lpwstr>
  </property>
</Properties>
</file>