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6" w:lineRule="exact"/>
        <w:ind w:left="0" w:right="0"/>
        <w:jc w:val="center"/>
        <w:rPr>
          <w:rFonts w:hint="eastAsia" w:ascii="方正小标宋简体" w:hAnsi="方正小标宋简体" w:eastAsia="方正小标宋简体" w:cs="方正小标宋简体"/>
          <w:b w:val="0"/>
          <w:bCs w:val="0"/>
          <w:i w:val="0"/>
          <w:iCs w:val="0"/>
          <w:color w:val="333333"/>
          <w:spacing w:val="-11"/>
          <w:sz w:val="44"/>
          <w:szCs w:val="44"/>
          <w:shd w:val="clear" w:color="auto" w:fill="FFFFFF"/>
        </w:rPr>
      </w:pPr>
      <w:r>
        <w:rPr>
          <w:rFonts w:hint="eastAsia" w:ascii="方正小标宋简体" w:hAnsi="方正小标宋简体" w:eastAsia="方正小标宋简体" w:cs="方正小标宋简体"/>
          <w:b w:val="0"/>
          <w:bCs w:val="0"/>
          <w:i w:val="0"/>
          <w:iCs w:val="0"/>
          <w:color w:val="333333"/>
          <w:spacing w:val="-11"/>
          <w:kern w:val="0"/>
          <w:sz w:val="44"/>
          <w:szCs w:val="44"/>
          <w:shd w:val="clear" w:color="auto" w:fill="FFFFFF"/>
          <w:lang w:val="en-US" w:eastAsia="zh-CN" w:bidi="ar"/>
        </w:rPr>
        <w:t>2025年江门市咏春</w:t>
      </w:r>
      <w:r>
        <w:rPr>
          <w:rFonts w:hint="default" w:ascii="方正小标宋简体" w:hAnsi="方正小标宋简体" w:eastAsia="方正小标宋简体" w:cs="方正小标宋简体"/>
          <w:b w:val="0"/>
          <w:bCs w:val="0"/>
          <w:i w:val="0"/>
          <w:iCs w:val="0"/>
          <w:color w:val="333333"/>
          <w:spacing w:val="-11"/>
          <w:kern w:val="0"/>
          <w:sz w:val="44"/>
          <w:szCs w:val="44"/>
          <w:shd w:val="clear" w:color="auto" w:fill="FFFFFF"/>
          <w:lang w:eastAsia="zh-CN" w:bidi="ar"/>
        </w:rPr>
        <w:t>拳</w:t>
      </w:r>
      <w:r>
        <w:rPr>
          <w:rFonts w:hint="eastAsia" w:ascii="方正小标宋简体" w:hAnsi="方正小标宋简体" w:eastAsia="方正小标宋简体" w:cs="方正小标宋简体"/>
          <w:b w:val="0"/>
          <w:bCs w:val="0"/>
          <w:i w:val="0"/>
          <w:iCs w:val="0"/>
          <w:color w:val="333333"/>
          <w:spacing w:val="-11"/>
          <w:kern w:val="0"/>
          <w:sz w:val="44"/>
          <w:szCs w:val="44"/>
          <w:shd w:val="clear" w:color="auto" w:fill="FFFFFF"/>
          <w:lang w:val="en-US" w:eastAsia="zh-CN" w:bidi="ar"/>
        </w:rPr>
        <w:t>展演暨青少年武术套路锦标赛</w:t>
      </w:r>
      <w:r>
        <w:rPr>
          <w:rFonts w:hint="eastAsia" w:ascii="方正小标宋简体" w:hAnsi="方正小标宋简体" w:eastAsia="方正小标宋简体" w:cs="方正小标宋简体"/>
          <w:b w:val="0"/>
          <w:bCs w:val="0"/>
          <w:i w:val="0"/>
          <w:iCs w:val="0"/>
          <w:color w:val="333333"/>
          <w:spacing w:val="-11"/>
          <w:sz w:val="44"/>
          <w:szCs w:val="44"/>
          <w:shd w:val="clear" w:color="auto" w:fill="FFFFFF"/>
        </w:rPr>
        <w:t>的通知</w:t>
      </w:r>
    </w:p>
    <w:p>
      <w:pPr>
        <w:keepNext w:val="0"/>
        <w:keepLines w:val="0"/>
        <w:pageBreakBefore w:val="0"/>
        <w:widowControl/>
        <w:suppressLineNumbers w:val="0"/>
        <w:kinsoku/>
        <w:wordWrap/>
        <w:overflowPunct/>
        <w:topLinePunct w:val="0"/>
        <w:autoSpaceDE/>
        <w:autoSpaceDN/>
        <w:bidi w:val="0"/>
        <w:snapToGrid/>
        <w:spacing w:line="576" w:lineRule="exact"/>
        <w:ind w:firstLine="640" w:firstLineChars="200"/>
        <w:jc w:val="both"/>
        <w:rPr>
          <w:rFonts w:hint="default" w:ascii="Times New Roman" w:hAnsi="Times New Roman" w:eastAsia="方正仿宋简体"/>
          <w:color w:val="000000"/>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snapToGrid/>
        <w:spacing w:line="576" w:lineRule="exact"/>
        <w:jc w:val="both"/>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各县（市、区）</w:t>
      </w:r>
      <w:r>
        <w:rPr>
          <w:rFonts w:hint="eastAsia" w:ascii="仿宋" w:hAnsi="仿宋" w:eastAsia="仿宋" w:cs="仿宋"/>
          <w:sz w:val="32"/>
          <w:szCs w:val="32"/>
          <w:lang w:val="en-US" w:eastAsia="zh-CN"/>
        </w:rPr>
        <w:t>文化广电旅游体育局</w:t>
      </w:r>
      <w:r>
        <w:rPr>
          <w:rFonts w:hint="default" w:ascii="仿宋" w:hAnsi="仿宋" w:eastAsia="仿宋" w:cs="仿宋"/>
          <w:sz w:val="32"/>
          <w:szCs w:val="32"/>
          <w:lang w:eastAsia="zh-CN"/>
        </w:rPr>
        <w:t>、</w:t>
      </w:r>
      <w:r>
        <w:rPr>
          <w:rFonts w:hint="default" w:ascii="仿宋" w:hAnsi="仿宋" w:eastAsia="仿宋" w:cs="仿宋"/>
          <w:sz w:val="32"/>
          <w:szCs w:val="32"/>
          <w:lang w:val="en-US" w:eastAsia="zh-CN"/>
        </w:rPr>
        <w:t>教育局，市直各学校：</w:t>
      </w:r>
    </w:p>
    <w:p>
      <w:pPr>
        <w:keepNext w:val="0"/>
        <w:keepLines w:val="0"/>
        <w:pageBreakBefore w:val="0"/>
        <w:widowControl/>
        <w:suppressLineNumbers w:val="0"/>
        <w:kinsoku/>
        <w:wordWrap/>
        <w:overflowPunct/>
        <w:topLinePunct w:val="0"/>
        <w:autoSpaceDE/>
        <w:autoSpaceDN/>
        <w:bidi w:val="0"/>
        <w:snapToGrid/>
        <w:spacing w:line="576" w:lineRule="exact"/>
        <w:ind w:firstLine="640" w:firstLineChars="200"/>
        <w:jc w:val="both"/>
        <w:rPr>
          <w:rFonts w:hint="default" w:ascii="仿宋" w:hAnsi="仿宋" w:eastAsia="仿宋" w:cs="仿宋"/>
          <w:sz w:val="32"/>
          <w:szCs w:val="32"/>
          <w:lang w:eastAsia="zh-CN"/>
        </w:rPr>
      </w:pPr>
      <w:r>
        <w:rPr>
          <w:rFonts w:hint="default" w:ascii="仿宋" w:hAnsi="仿宋" w:eastAsia="仿宋" w:cs="仿宋"/>
          <w:sz w:val="32"/>
          <w:szCs w:val="32"/>
          <w:lang w:val="en-US" w:eastAsia="zh-CN"/>
        </w:rPr>
        <w:t>为弘扬中华优秀传统文化，推动武术运动发展，提升江门市“武术之乡”品牌影响力，特举办</w:t>
      </w:r>
      <w:r>
        <w:rPr>
          <w:rFonts w:hint="eastAsia" w:ascii="仿宋" w:hAnsi="仿宋" w:eastAsia="仿宋" w:cs="仿宋"/>
          <w:sz w:val="32"/>
          <w:szCs w:val="32"/>
          <w:lang w:val="en-US" w:eastAsia="zh-CN"/>
        </w:rPr>
        <w:t>2025年江门市咏春</w:t>
      </w:r>
      <w:r>
        <w:rPr>
          <w:rFonts w:hint="default" w:ascii="仿宋" w:hAnsi="仿宋" w:eastAsia="仿宋" w:cs="仿宋"/>
          <w:sz w:val="32"/>
          <w:szCs w:val="32"/>
          <w:lang w:eastAsia="zh-CN"/>
        </w:rPr>
        <w:t>拳</w:t>
      </w:r>
      <w:r>
        <w:rPr>
          <w:rFonts w:hint="eastAsia" w:ascii="仿宋" w:hAnsi="仿宋" w:eastAsia="仿宋" w:cs="仿宋"/>
          <w:sz w:val="32"/>
          <w:szCs w:val="32"/>
          <w:lang w:val="en-US" w:eastAsia="zh-CN"/>
        </w:rPr>
        <w:t>展演暨青少年武术套路锦标赛</w:t>
      </w:r>
      <w:r>
        <w:rPr>
          <w:rFonts w:hint="default" w:ascii="仿宋" w:hAnsi="仿宋" w:eastAsia="仿宋" w:cs="仿宋"/>
          <w:sz w:val="32"/>
          <w:szCs w:val="32"/>
          <w:lang w:val="en-US" w:eastAsia="zh-CN"/>
        </w:rPr>
        <w:t>。</w:t>
      </w:r>
      <w:r>
        <w:rPr>
          <w:rFonts w:hint="eastAsia" w:ascii="仿宋" w:hAnsi="仿宋" w:eastAsia="仿宋" w:cs="仿宋"/>
          <w:sz w:val="32"/>
          <w:szCs w:val="32"/>
          <w:lang w:val="en-US" w:eastAsia="zh-CN"/>
        </w:rPr>
        <w:t>现将202</w:t>
      </w:r>
      <w:r>
        <w:rPr>
          <w:rFonts w:hint="default" w:ascii="仿宋" w:hAnsi="仿宋" w:eastAsia="仿宋" w:cs="仿宋"/>
          <w:sz w:val="32"/>
          <w:szCs w:val="32"/>
          <w:lang w:eastAsia="zh-CN"/>
        </w:rPr>
        <w:t>5</w:t>
      </w:r>
      <w:r>
        <w:rPr>
          <w:rFonts w:hint="eastAsia" w:ascii="仿宋" w:hAnsi="仿宋" w:eastAsia="仿宋" w:cs="仿宋"/>
          <w:sz w:val="32"/>
          <w:szCs w:val="32"/>
          <w:lang w:val="en-US" w:eastAsia="zh-CN"/>
        </w:rPr>
        <w:t>年江门市咏春</w:t>
      </w:r>
      <w:r>
        <w:rPr>
          <w:rFonts w:hint="default" w:ascii="仿宋" w:hAnsi="仿宋" w:eastAsia="仿宋" w:cs="仿宋"/>
          <w:sz w:val="32"/>
          <w:szCs w:val="32"/>
          <w:lang w:val="en-US" w:eastAsia="zh-CN"/>
        </w:rPr>
        <w:t>拳</w:t>
      </w:r>
      <w:r>
        <w:rPr>
          <w:rFonts w:hint="eastAsia" w:ascii="仿宋" w:hAnsi="仿宋" w:eastAsia="仿宋" w:cs="仿宋"/>
          <w:sz w:val="32"/>
          <w:szCs w:val="32"/>
          <w:lang w:val="en-US" w:eastAsia="zh-CN"/>
        </w:rPr>
        <w:t>展演</w:t>
      </w:r>
      <w:r>
        <w:rPr>
          <w:rFonts w:hint="default" w:ascii="仿宋" w:hAnsi="仿宋" w:eastAsia="仿宋" w:cs="仿宋"/>
          <w:sz w:val="32"/>
          <w:szCs w:val="32"/>
          <w:lang w:eastAsia="zh-CN"/>
        </w:rPr>
        <w:t>方案和江门市</w:t>
      </w:r>
      <w:r>
        <w:rPr>
          <w:rFonts w:hint="eastAsia" w:ascii="仿宋" w:hAnsi="仿宋" w:eastAsia="仿宋" w:cs="仿宋"/>
          <w:sz w:val="32"/>
          <w:szCs w:val="32"/>
          <w:lang w:val="en-US" w:eastAsia="zh-CN"/>
        </w:rPr>
        <w:t>青少年武术套路锦标赛规程印发给你们，请各单位认真做好组织参赛工作。</w:t>
      </w:r>
    </w:p>
    <w:p>
      <w:pPr>
        <w:ind w:firstLine="640" w:firstLineChars="200"/>
        <w:rPr>
          <w:rFonts w:hint="default" w:ascii="仿宋" w:hAnsi="仿宋" w:eastAsia="仿宋" w:cs="仿宋"/>
          <w:sz w:val="32"/>
          <w:szCs w:val="32"/>
          <w:lang w:eastAsia="zh-CN"/>
        </w:rPr>
      </w:pPr>
      <w:r>
        <w:rPr>
          <w:rFonts w:hint="default" w:ascii="仿宋" w:hAnsi="仿宋" w:eastAsia="仿宋" w:cs="仿宋"/>
          <w:sz w:val="32"/>
          <w:szCs w:val="32"/>
          <w:lang w:eastAsia="zh-CN"/>
        </w:rPr>
        <w:t>附件：1.江</w:t>
      </w:r>
      <w:r>
        <w:rPr>
          <w:rFonts w:hint="eastAsia" w:ascii="仿宋" w:hAnsi="仿宋" w:eastAsia="仿宋" w:cs="仿宋"/>
          <w:sz w:val="32"/>
          <w:szCs w:val="32"/>
          <w:lang w:val="en-US" w:eastAsia="zh-CN"/>
        </w:rPr>
        <w:t>门市咏春</w:t>
      </w:r>
      <w:r>
        <w:rPr>
          <w:rFonts w:hint="default" w:ascii="仿宋" w:hAnsi="仿宋" w:eastAsia="仿宋" w:cs="仿宋"/>
          <w:sz w:val="32"/>
          <w:szCs w:val="32"/>
          <w:lang w:val="en-US" w:eastAsia="zh-CN"/>
        </w:rPr>
        <w:t>拳</w:t>
      </w:r>
      <w:r>
        <w:rPr>
          <w:rFonts w:hint="eastAsia" w:ascii="仿宋" w:hAnsi="仿宋" w:eastAsia="仿宋" w:cs="仿宋"/>
          <w:sz w:val="32"/>
          <w:szCs w:val="32"/>
          <w:lang w:val="en-US" w:eastAsia="zh-CN"/>
        </w:rPr>
        <w:t>展演</w:t>
      </w:r>
      <w:r>
        <w:rPr>
          <w:rFonts w:hint="default" w:ascii="仿宋" w:hAnsi="仿宋" w:eastAsia="仿宋" w:cs="仿宋"/>
          <w:sz w:val="32"/>
          <w:szCs w:val="32"/>
          <w:lang w:eastAsia="zh-CN"/>
        </w:rPr>
        <w:t>方案</w:t>
      </w:r>
    </w:p>
    <w:p>
      <w:pPr>
        <w:ind w:firstLine="1600" w:firstLineChars="500"/>
        <w:rPr>
          <w:rFonts w:hint="default" w:ascii="仿宋" w:hAnsi="仿宋" w:eastAsia="仿宋" w:cs="仿宋"/>
          <w:sz w:val="32"/>
          <w:szCs w:val="32"/>
          <w:lang w:eastAsia="zh-CN"/>
        </w:rPr>
      </w:pPr>
      <w:r>
        <w:rPr>
          <w:rFonts w:hint="default" w:ascii="仿宋" w:hAnsi="仿宋" w:eastAsia="仿宋" w:cs="仿宋"/>
          <w:sz w:val="32"/>
          <w:szCs w:val="32"/>
          <w:lang w:eastAsia="zh-CN"/>
        </w:rPr>
        <w:t>2.江门市</w:t>
      </w:r>
      <w:r>
        <w:rPr>
          <w:rFonts w:hint="eastAsia" w:ascii="仿宋" w:hAnsi="仿宋" w:eastAsia="仿宋" w:cs="仿宋"/>
          <w:sz w:val="32"/>
          <w:szCs w:val="32"/>
          <w:lang w:val="en-US" w:eastAsia="zh-CN"/>
        </w:rPr>
        <w:t>青少年武术套路锦标赛</w:t>
      </w: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江门市文化广电旅游体育局       江门市教育局</w:t>
      </w: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w:t>
      </w:r>
      <w:r>
        <w:rPr>
          <w:rFonts w:hint="default" w:ascii="仿宋" w:hAnsi="仿宋" w:eastAsia="仿宋" w:cs="仿宋"/>
          <w:sz w:val="32"/>
          <w:szCs w:val="32"/>
          <w:lang w:eastAsia="zh-CN"/>
        </w:rPr>
        <w:t>5</w:t>
      </w:r>
      <w:r>
        <w:rPr>
          <w:rFonts w:hint="eastAsia" w:ascii="仿宋" w:hAnsi="仿宋" w:eastAsia="仿宋" w:cs="仿宋"/>
          <w:sz w:val="32"/>
          <w:szCs w:val="32"/>
          <w:lang w:val="en-US" w:eastAsia="zh-CN"/>
        </w:rPr>
        <w:t>年</w:t>
      </w:r>
      <w:r>
        <w:rPr>
          <w:rFonts w:hint="default" w:ascii="仿宋" w:hAnsi="仿宋" w:eastAsia="仿宋" w:cs="仿宋"/>
          <w:sz w:val="32"/>
          <w:szCs w:val="32"/>
          <w:lang w:eastAsia="zh-CN"/>
        </w:rPr>
        <w:t>3</w:t>
      </w:r>
      <w:r>
        <w:rPr>
          <w:rFonts w:hint="eastAsia" w:ascii="仿宋" w:hAnsi="仿宋" w:eastAsia="仿宋" w:cs="仿宋"/>
          <w:sz w:val="32"/>
          <w:szCs w:val="32"/>
          <w:lang w:val="en-US" w:eastAsia="zh-CN"/>
        </w:rPr>
        <w:t>月</w:t>
      </w:r>
      <w:r>
        <w:rPr>
          <w:rFonts w:hint="default" w:ascii="仿宋" w:hAnsi="仿宋" w:eastAsia="仿宋" w:cs="仿宋"/>
          <w:sz w:val="32"/>
          <w:szCs w:val="32"/>
          <w:lang w:eastAsia="zh-CN"/>
        </w:rPr>
        <w:t>12</w:t>
      </w:r>
      <w:r>
        <w:rPr>
          <w:rFonts w:hint="eastAsia" w:ascii="仿宋" w:hAnsi="仿宋" w:eastAsia="仿宋" w:cs="仿宋"/>
          <w:sz w:val="32"/>
          <w:szCs w:val="32"/>
          <w:lang w:val="en-US" w:eastAsia="zh-CN"/>
        </w:rPr>
        <w:t>日</w:t>
      </w:r>
    </w:p>
    <w:p>
      <w:pPr>
        <w:jc w:val="left"/>
        <w:rPr>
          <w:rFonts w:hint="eastAsia" w:ascii="仿宋" w:hAnsi="仿宋" w:eastAsia="仿宋" w:cs="仿宋"/>
          <w:sz w:val="32"/>
          <w:szCs w:val="32"/>
          <w:lang w:val="en-US" w:eastAsia="zh-CN"/>
        </w:rPr>
      </w:pPr>
    </w:p>
    <w:p>
      <w:pPr>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（联系人：江门市文化广电旅游体育局李博成，电话：3317222；江门市教育局陈厚波，电话：3503990</w:t>
      </w:r>
      <w:r>
        <w:rPr>
          <w:rFonts w:hint="default" w:ascii="仿宋" w:hAnsi="仿宋" w:eastAsia="仿宋" w:cs="仿宋"/>
          <w:sz w:val="32"/>
          <w:szCs w:val="32"/>
          <w:lang w:eastAsia="zh-CN"/>
        </w:rPr>
        <w:t>。</w:t>
      </w:r>
      <w:r>
        <w:rPr>
          <w:rFonts w:hint="eastAsia" w:ascii="仿宋" w:hAnsi="仿宋" w:eastAsia="仿宋" w:cs="仿宋"/>
          <w:sz w:val="32"/>
          <w:szCs w:val="32"/>
          <w:lang w:val="en-US" w:eastAsia="zh-CN"/>
        </w:rPr>
        <w:t>）</w:t>
      </w:r>
    </w:p>
    <w:p>
      <w:pPr>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公开方式：主动公开</w:t>
      </w:r>
    </w:p>
    <w:p>
      <w:pPr>
        <w:spacing w:line="600" w:lineRule="exact"/>
        <w:ind w:firstLine="640" w:firstLineChars="200"/>
        <w:rPr>
          <w:rFonts w:hint="eastAsia" w:ascii="仿宋" w:hAnsi="仿宋" w:eastAsia="仿宋" w:cs="仿宋"/>
          <w:sz w:val="32"/>
          <w:szCs w:val="32"/>
          <w:lang w:val="en-US" w:eastAsia="zh-CN"/>
        </w:rPr>
      </w:pPr>
    </w:p>
    <w:p>
      <w:pPr>
        <w:rPr>
          <w:rFonts w:hint="default" w:ascii="仿宋" w:hAnsi="仿宋" w:eastAsia="仿宋" w:cs="仿宋"/>
          <w:sz w:val="32"/>
          <w:szCs w:val="32"/>
          <w:lang w:eastAsia="zh-CN"/>
        </w:rPr>
      </w:pPr>
    </w:p>
    <w:p>
      <w:pPr>
        <w:rPr>
          <w:rFonts w:hint="default" w:ascii="仿宋" w:hAnsi="仿宋" w:eastAsia="仿宋" w:cs="仿宋"/>
          <w:sz w:val="32"/>
          <w:szCs w:val="32"/>
          <w:lang w:eastAsia="zh-CN"/>
        </w:rPr>
      </w:pPr>
      <w:r>
        <w:rPr>
          <w:rFonts w:hint="default" w:ascii="仿宋" w:hAnsi="仿宋" w:eastAsia="仿宋" w:cs="仿宋"/>
          <w:sz w:val="32"/>
          <w:szCs w:val="32"/>
          <w:lang w:eastAsia="zh-CN"/>
        </w:rPr>
        <w:t>附件1：</w:t>
      </w:r>
    </w:p>
    <w:p>
      <w:pPr>
        <w:ind w:firstLine="880" w:firstLineChars="200"/>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江</w:t>
      </w:r>
      <w:r>
        <w:rPr>
          <w:rFonts w:hint="eastAsia" w:ascii="方正小标宋简体" w:hAnsi="方正小标宋简体" w:eastAsia="方正小标宋简体" w:cs="方正小标宋简体"/>
          <w:sz w:val="44"/>
          <w:szCs w:val="44"/>
          <w:lang w:val="en-US" w:eastAsia="zh-CN"/>
        </w:rPr>
        <w:t>门市咏春拳展演</w:t>
      </w:r>
      <w:r>
        <w:rPr>
          <w:rFonts w:hint="eastAsia" w:ascii="方正小标宋简体" w:hAnsi="方正小标宋简体" w:eastAsia="方正小标宋简体" w:cs="方正小标宋简体"/>
          <w:sz w:val="44"/>
          <w:szCs w:val="44"/>
          <w:lang w:eastAsia="zh-CN"/>
        </w:rPr>
        <w:t>方案</w:t>
      </w:r>
    </w:p>
    <w:p>
      <w:pPr>
        <w:numPr>
          <w:ilvl w:val="0"/>
          <w:numId w:val="1"/>
        </w:numPr>
        <w:spacing w:line="580" w:lineRule="exact"/>
        <w:ind w:firstLine="640" w:firstLineChars="200"/>
        <w:rPr>
          <w:rFonts w:hint="eastAsia" w:ascii="方正黑体_GBK" w:hAnsi="方正黑体_GBK" w:eastAsia="方正黑体_GBK" w:cs="方正黑体_GBK"/>
          <w:color w:val="000000"/>
          <w:sz w:val="32"/>
          <w:szCs w:val="32"/>
          <w:lang w:val="en-US" w:eastAsia="zh-CN"/>
        </w:rPr>
      </w:pPr>
      <w:r>
        <w:rPr>
          <w:rFonts w:hint="eastAsia" w:ascii="方正黑体_GBK" w:hAnsi="方正黑体_GBK" w:eastAsia="方正黑体_GBK" w:cs="方正黑体_GBK"/>
          <w:color w:val="000000"/>
          <w:sz w:val="32"/>
          <w:szCs w:val="32"/>
          <w:lang w:val="en-US" w:eastAsia="zh-CN"/>
        </w:rPr>
        <w:t>时间：</w:t>
      </w:r>
    </w:p>
    <w:p>
      <w:pPr>
        <w:numPr>
          <w:ilvl w:val="0"/>
          <w:numId w:val="0"/>
        </w:numPr>
        <w:spacing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2025年4月26日</w:t>
      </w:r>
    </w:p>
    <w:p>
      <w:pPr>
        <w:numPr>
          <w:ilvl w:val="0"/>
          <w:numId w:val="1"/>
        </w:numPr>
        <w:spacing w:line="580" w:lineRule="exact"/>
        <w:ind w:left="0" w:leftChars="0" w:firstLine="640" w:firstLineChars="200"/>
        <w:rPr>
          <w:rFonts w:hint="eastAsia" w:ascii="方正黑体_GBK" w:hAnsi="方正黑体_GBK" w:eastAsia="方正黑体_GBK" w:cs="方正黑体_GBK"/>
          <w:color w:val="000000"/>
          <w:sz w:val="32"/>
          <w:szCs w:val="32"/>
          <w:lang w:val="en-US" w:eastAsia="zh-CN"/>
        </w:rPr>
      </w:pPr>
      <w:r>
        <w:rPr>
          <w:rFonts w:hint="eastAsia" w:ascii="方正黑体_GBK" w:hAnsi="方正黑体_GBK" w:eastAsia="方正黑体_GBK" w:cs="方正黑体_GBK"/>
          <w:color w:val="000000"/>
          <w:sz w:val="32"/>
          <w:szCs w:val="32"/>
          <w:lang w:val="en-US" w:eastAsia="zh-CN"/>
        </w:rPr>
        <w:t>地点：</w:t>
      </w:r>
    </w:p>
    <w:p>
      <w:pPr>
        <w:numPr>
          <w:ilvl w:val="0"/>
          <w:numId w:val="0"/>
        </w:numPr>
        <w:spacing w:line="58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江门市体育馆</w:t>
      </w:r>
    </w:p>
    <w:p>
      <w:pPr>
        <w:spacing w:line="600" w:lineRule="exact"/>
        <w:ind w:firstLine="640" w:firstLineChars="200"/>
        <w:rPr>
          <w:rFonts w:hint="eastAsia" w:ascii="方正黑体_GBK" w:hAnsi="方正黑体_GBK" w:eastAsia="方正黑体_GBK" w:cs="方正黑体_GBK"/>
          <w:color w:val="000000"/>
          <w:sz w:val="32"/>
          <w:szCs w:val="32"/>
          <w:lang w:val="en-US" w:eastAsia="zh-CN"/>
        </w:rPr>
      </w:pPr>
      <w:r>
        <w:rPr>
          <w:rFonts w:hint="default" w:ascii="方正黑体_GBK" w:hAnsi="方正黑体_GBK" w:eastAsia="方正黑体_GBK" w:cs="方正黑体_GBK"/>
          <w:color w:val="000000"/>
          <w:sz w:val="32"/>
          <w:szCs w:val="32"/>
          <w:lang w:eastAsia="zh-CN"/>
        </w:rPr>
        <w:t>三</w:t>
      </w:r>
      <w:r>
        <w:rPr>
          <w:rFonts w:hint="eastAsia" w:ascii="方正黑体_GBK" w:hAnsi="方正黑体_GBK" w:eastAsia="方正黑体_GBK" w:cs="方正黑体_GBK"/>
          <w:color w:val="000000"/>
          <w:sz w:val="32"/>
          <w:szCs w:val="32"/>
          <w:lang w:val="en-US" w:eastAsia="zh-CN"/>
        </w:rPr>
        <w:t>、组织架构</w:t>
      </w:r>
    </w:p>
    <w:p>
      <w:pPr>
        <w:numPr>
          <w:ilvl w:val="0"/>
          <w:numId w:val="0"/>
        </w:numPr>
        <w:spacing w:line="58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指导单位：广东省武术协会</w:t>
      </w:r>
    </w:p>
    <w:p>
      <w:pPr>
        <w:numPr>
          <w:ilvl w:val="0"/>
          <w:numId w:val="0"/>
        </w:numPr>
        <w:spacing w:line="58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主办单位：江门市文化广电旅游体育局、江门市教育局</w:t>
      </w:r>
    </w:p>
    <w:p>
      <w:pPr>
        <w:numPr>
          <w:ilvl w:val="0"/>
          <w:numId w:val="0"/>
        </w:numPr>
        <w:spacing w:line="58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协办单位：</w:t>
      </w:r>
      <w:r>
        <w:rPr>
          <w:rFonts w:hint="default" w:ascii="仿宋" w:hAnsi="仿宋" w:eastAsia="仿宋" w:cs="仿宋"/>
          <w:sz w:val="32"/>
          <w:szCs w:val="32"/>
          <w:lang w:val="en-US" w:eastAsia="zh-CN"/>
        </w:rPr>
        <w:t>各</w:t>
      </w:r>
      <w:r>
        <w:rPr>
          <w:rFonts w:hint="eastAsia" w:ascii="仿宋" w:hAnsi="仿宋" w:eastAsia="仿宋" w:cs="仿宋"/>
          <w:sz w:val="32"/>
          <w:szCs w:val="32"/>
          <w:lang w:val="en-US" w:eastAsia="zh-CN"/>
        </w:rPr>
        <w:t>县（</w:t>
      </w:r>
      <w:r>
        <w:rPr>
          <w:rFonts w:hint="default" w:ascii="仿宋" w:hAnsi="仿宋" w:eastAsia="仿宋" w:cs="仿宋"/>
          <w:sz w:val="32"/>
          <w:szCs w:val="32"/>
          <w:lang w:val="en-US" w:eastAsia="zh-CN"/>
        </w:rPr>
        <w:t>市</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区</w:t>
      </w:r>
      <w:r>
        <w:rPr>
          <w:rFonts w:hint="eastAsia" w:ascii="仿宋" w:hAnsi="仿宋" w:eastAsia="仿宋" w:cs="仿宋"/>
          <w:sz w:val="32"/>
          <w:szCs w:val="32"/>
          <w:lang w:val="en-US" w:eastAsia="zh-CN"/>
        </w:rPr>
        <w:t>）文化广电旅游体育局、</w:t>
      </w:r>
      <w:r>
        <w:rPr>
          <w:rFonts w:hint="default" w:ascii="仿宋" w:hAnsi="仿宋" w:eastAsia="仿宋" w:cs="仿宋"/>
          <w:sz w:val="32"/>
          <w:szCs w:val="32"/>
          <w:lang w:val="en-US" w:eastAsia="zh-CN"/>
        </w:rPr>
        <w:t>各</w:t>
      </w:r>
      <w:r>
        <w:rPr>
          <w:rFonts w:hint="eastAsia" w:ascii="仿宋" w:hAnsi="仿宋" w:eastAsia="仿宋" w:cs="仿宋"/>
          <w:sz w:val="32"/>
          <w:szCs w:val="32"/>
          <w:lang w:val="en-US" w:eastAsia="zh-CN"/>
        </w:rPr>
        <w:t>县（</w:t>
      </w:r>
      <w:r>
        <w:rPr>
          <w:rFonts w:hint="default" w:ascii="仿宋" w:hAnsi="仿宋" w:eastAsia="仿宋" w:cs="仿宋"/>
          <w:sz w:val="32"/>
          <w:szCs w:val="32"/>
          <w:lang w:val="en-US" w:eastAsia="zh-CN"/>
        </w:rPr>
        <w:t>市</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区</w:t>
      </w:r>
      <w:r>
        <w:rPr>
          <w:rFonts w:hint="eastAsia" w:ascii="仿宋" w:hAnsi="仿宋" w:eastAsia="仿宋" w:cs="仿宋"/>
          <w:sz w:val="32"/>
          <w:szCs w:val="32"/>
          <w:lang w:val="en-US" w:eastAsia="zh-CN"/>
        </w:rPr>
        <w:t>）教育局</w:t>
      </w:r>
    </w:p>
    <w:p>
      <w:pPr>
        <w:numPr>
          <w:ilvl w:val="0"/>
          <w:numId w:val="0"/>
        </w:numPr>
        <w:spacing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承办单位：江门日报新时空文化传播有限公司</w:t>
      </w:r>
    </w:p>
    <w:p>
      <w:pPr>
        <w:spacing w:line="600" w:lineRule="exact"/>
        <w:ind w:firstLine="640" w:firstLineChars="200"/>
        <w:rPr>
          <w:rFonts w:hint="default" w:ascii="仿宋" w:hAnsi="仿宋" w:eastAsia="仿宋" w:cs="仿宋"/>
          <w:sz w:val="32"/>
          <w:szCs w:val="32"/>
          <w:lang w:val="en-US" w:eastAsia="zh-CN"/>
        </w:rPr>
      </w:pPr>
      <w:r>
        <w:rPr>
          <w:rFonts w:hint="eastAsia" w:ascii="方正黑体_GBK" w:hAnsi="方正黑体_GBK" w:eastAsia="方正黑体_GBK" w:cs="方正黑体_GBK"/>
          <w:sz w:val="32"/>
          <w:szCs w:val="32"/>
          <w:lang w:val="en-US" w:eastAsia="zh-CN"/>
        </w:rPr>
        <w:t>四、参加办法：</w:t>
      </w:r>
      <w:r>
        <w:rPr>
          <w:rFonts w:hint="default" w:ascii="仿宋" w:hAnsi="仿宋" w:eastAsia="仿宋" w:cs="仿宋"/>
          <w:sz w:val="32"/>
          <w:szCs w:val="32"/>
          <w:lang w:val="en-US" w:eastAsia="zh-CN"/>
        </w:rPr>
        <w:t> </w:t>
      </w:r>
      <w:r>
        <w:rPr>
          <w:rFonts w:hint="eastAsia" w:ascii="仿宋" w:hAnsi="仿宋" w:eastAsia="仿宋" w:cs="仿宋"/>
          <w:sz w:val="32"/>
          <w:szCs w:val="32"/>
          <w:lang w:val="en-US" w:eastAsia="zh-CN"/>
        </w:rPr>
        <w:t>市直遴选各学段1所学校，各县（市、区）教育局遴选</w:t>
      </w:r>
      <w:r>
        <w:rPr>
          <w:rFonts w:hint="default" w:ascii="仿宋" w:hAnsi="仿宋" w:eastAsia="仿宋" w:cs="仿宋"/>
          <w:sz w:val="32"/>
          <w:szCs w:val="32"/>
          <w:lang w:eastAsia="zh-CN"/>
        </w:rPr>
        <w:t>中学和小学</w:t>
      </w:r>
      <w:r>
        <w:rPr>
          <w:rFonts w:hint="eastAsia" w:ascii="仿宋" w:hAnsi="仿宋" w:eastAsia="仿宋" w:cs="仿宋"/>
          <w:sz w:val="32"/>
          <w:szCs w:val="32"/>
          <w:lang w:val="en-US" w:eastAsia="zh-CN"/>
        </w:rPr>
        <w:t>各1所学校，高校、非遗传承人邀请参演</w:t>
      </w:r>
      <w:r>
        <w:rPr>
          <w:rFonts w:hint="default" w:ascii="仿宋" w:hAnsi="仿宋" w:eastAsia="仿宋" w:cs="仿宋"/>
          <w:sz w:val="32"/>
          <w:szCs w:val="32"/>
          <w:lang w:val="en-US" w:eastAsia="zh-CN"/>
        </w:rPr>
        <w:t>。</w:t>
      </w:r>
    </w:p>
    <w:p>
      <w:pPr>
        <w:spacing w:line="600" w:lineRule="exact"/>
        <w:ind w:firstLine="640" w:firstLineChars="200"/>
        <w:rPr>
          <w:rFonts w:hint="eastAsia" w:ascii="方正黑体_GBK" w:hAnsi="方正黑体_GBK" w:eastAsia="方正黑体_GBK" w:cs="方正黑体_GBK"/>
          <w:color w:val="000000"/>
          <w:sz w:val="32"/>
          <w:szCs w:val="32"/>
          <w:lang w:val="en-US" w:eastAsia="zh-CN"/>
        </w:rPr>
      </w:pPr>
      <w:r>
        <w:rPr>
          <w:rFonts w:hint="eastAsia" w:ascii="方正黑体_GBK" w:hAnsi="方正黑体_GBK" w:eastAsia="方正黑体_GBK" w:cs="方正黑体_GBK"/>
          <w:color w:val="000000"/>
          <w:sz w:val="32"/>
          <w:szCs w:val="32"/>
          <w:lang w:eastAsia="zh-CN"/>
        </w:rPr>
        <w:t>五</w:t>
      </w:r>
      <w:r>
        <w:rPr>
          <w:rFonts w:hint="default" w:ascii="方正黑体_GBK" w:hAnsi="方正黑体_GBK" w:eastAsia="方正黑体_GBK" w:cs="方正黑体_GBK"/>
          <w:color w:val="000000"/>
          <w:sz w:val="32"/>
          <w:szCs w:val="32"/>
          <w:lang w:val="en-US" w:eastAsia="zh-CN"/>
        </w:rPr>
        <w:t>、咏春</w:t>
      </w:r>
      <w:r>
        <w:rPr>
          <w:rFonts w:hint="default" w:ascii="方正黑体_GBK" w:hAnsi="方正黑体_GBK" w:eastAsia="方正黑体_GBK" w:cs="方正黑体_GBK"/>
          <w:color w:val="000000"/>
          <w:sz w:val="32"/>
          <w:szCs w:val="32"/>
          <w:lang w:eastAsia="zh-CN"/>
        </w:rPr>
        <w:t>拳</w:t>
      </w:r>
      <w:r>
        <w:rPr>
          <w:rFonts w:hint="default" w:ascii="方正黑体_GBK" w:hAnsi="方正黑体_GBK" w:eastAsia="方正黑体_GBK" w:cs="方正黑体_GBK"/>
          <w:color w:val="000000"/>
          <w:sz w:val="32"/>
          <w:szCs w:val="32"/>
          <w:lang w:val="en-US" w:eastAsia="zh-CN"/>
        </w:rPr>
        <w:t>展演内容</w:t>
      </w:r>
    </w:p>
    <w:p>
      <w:pPr>
        <w:numPr>
          <w:ilvl w:val="0"/>
          <w:numId w:val="0"/>
        </w:numPr>
        <w:spacing w:line="58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default" w:ascii="仿宋" w:hAnsi="仿宋" w:eastAsia="仿宋" w:cs="仿宋"/>
          <w:sz w:val="32"/>
          <w:szCs w:val="32"/>
          <w:lang w:val="en-US" w:eastAsia="zh-CN"/>
        </w:rPr>
        <w:t>展演项目</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 咏春拳套路、器械、对练</w:t>
      </w:r>
      <w:r>
        <w:rPr>
          <w:rFonts w:hint="eastAsia" w:ascii="仿宋" w:hAnsi="仿宋" w:eastAsia="仿宋" w:cs="仿宋"/>
          <w:sz w:val="32"/>
          <w:szCs w:val="32"/>
          <w:lang w:val="en-US" w:eastAsia="zh-CN"/>
        </w:rPr>
        <w:t>、龙狮表演</w:t>
      </w:r>
      <w:r>
        <w:rPr>
          <w:rFonts w:hint="default" w:ascii="仿宋" w:hAnsi="仿宋" w:eastAsia="仿宋" w:cs="仿宋"/>
          <w:sz w:val="32"/>
          <w:szCs w:val="32"/>
          <w:lang w:val="en-US" w:eastAsia="zh-CN"/>
        </w:rPr>
        <w:t>等。</w:t>
      </w:r>
    </w:p>
    <w:p>
      <w:pPr>
        <w:numPr>
          <w:ilvl w:val="0"/>
          <w:numId w:val="0"/>
        </w:numPr>
        <w:spacing w:line="58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w:t>
      </w:r>
      <w:r>
        <w:rPr>
          <w:rFonts w:hint="default" w:ascii="仿宋" w:hAnsi="仿宋" w:eastAsia="仿宋" w:cs="仿宋"/>
          <w:sz w:val="32"/>
          <w:szCs w:val="32"/>
          <w:lang w:val="en-US" w:eastAsia="zh-CN"/>
        </w:rPr>
        <w:t>展演形式</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 集体展演。</w:t>
      </w:r>
    </w:p>
    <w:p>
      <w:pPr>
        <w:spacing w:line="600" w:lineRule="exact"/>
        <w:ind w:firstLine="640" w:firstLineChars="200"/>
        <w:rPr>
          <w:rFonts w:hint="default" w:ascii="方正黑体_GBK" w:hAnsi="方正黑体_GBK" w:eastAsia="方正黑体_GBK" w:cs="方正黑体_GBK"/>
          <w:color w:val="000000"/>
          <w:sz w:val="32"/>
          <w:szCs w:val="32"/>
          <w:lang w:val="en-US" w:eastAsia="zh-CN"/>
        </w:rPr>
      </w:pPr>
      <w:r>
        <w:rPr>
          <w:rFonts w:hint="eastAsia" w:ascii="方正黑体_GBK" w:hAnsi="方正黑体_GBK" w:eastAsia="方正黑体_GBK" w:cs="方正黑体_GBK"/>
          <w:color w:val="000000"/>
          <w:sz w:val="32"/>
          <w:szCs w:val="32"/>
          <w:lang w:eastAsia="zh-CN"/>
        </w:rPr>
        <w:t>六</w:t>
      </w:r>
      <w:r>
        <w:rPr>
          <w:rFonts w:hint="eastAsia" w:ascii="方正黑体_GBK" w:hAnsi="方正黑体_GBK" w:eastAsia="方正黑体_GBK" w:cs="方正黑体_GBK"/>
          <w:color w:val="000000"/>
          <w:sz w:val="32"/>
          <w:szCs w:val="32"/>
          <w:lang w:val="en-US" w:eastAsia="zh-CN"/>
        </w:rPr>
        <w:t>、奖励办法</w:t>
      </w:r>
    </w:p>
    <w:p>
      <w:pPr>
        <w:pStyle w:val="7"/>
        <w:spacing w:after="0" w:line="600" w:lineRule="exact"/>
        <w:ind w:left="0" w:leftChars="0" w:firstLine="640" w:firstLineChars="200"/>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各学段评选一等奖2所学校，二等奖3所学校，三等奖3所学校，颁发牌匾。</w:t>
      </w:r>
    </w:p>
    <w:p>
      <w:pPr>
        <w:pageBreakBefore w:val="0"/>
        <w:kinsoku/>
        <w:wordWrap/>
        <w:overflowPunct/>
        <w:topLinePunct w:val="0"/>
        <w:autoSpaceDE/>
        <w:autoSpaceDN/>
        <w:bidi w:val="0"/>
        <w:spacing w:line="580" w:lineRule="exact"/>
        <w:ind w:firstLine="640" w:firstLineChars="200"/>
        <w:textAlignment w:val="auto"/>
        <w:rPr>
          <w:rFonts w:hint="eastAsia" w:ascii="仿宋" w:hAnsi="仿宋" w:eastAsia="仿宋" w:cs="仿宋"/>
          <w:b/>
          <w:sz w:val="32"/>
          <w:szCs w:val="32"/>
        </w:rPr>
      </w:pPr>
      <w:r>
        <w:rPr>
          <w:rFonts w:hint="eastAsia" w:ascii="方正黑体_GBK" w:hAnsi="方正黑体_GBK" w:eastAsia="方正黑体_GBK" w:cs="方正黑体_GBK"/>
          <w:b w:val="0"/>
          <w:bCs w:val="0"/>
          <w:sz w:val="32"/>
          <w:szCs w:val="32"/>
          <w:lang w:eastAsia="zh-CN"/>
        </w:rPr>
        <w:t>七、</w:t>
      </w:r>
      <w:r>
        <w:rPr>
          <w:rFonts w:hint="eastAsia" w:ascii="方正黑体_GBK" w:hAnsi="方正黑体_GBK" w:eastAsia="方正黑体_GBK" w:cs="方正黑体_GBK"/>
          <w:b w:val="0"/>
          <w:sz w:val="32"/>
          <w:szCs w:val="32"/>
        </w:rPr>
        <w:t>报名和报到</w:t>
      </w:r>
    </w:p>
    <w:p>
      <w:pPr>
        <w:keepNext w:val="0"/>
        <w:keepLines w:val="0"/>
        <w:pageBreakBefore w:val="0"/>
        <w:kinsoku/>
        <w:wordWrap/>
        <w:overflowPunct/>
        <w:topLinePunct w:val="0"/>
        <w:autoSpaceDE/>
        <w:autoSpaceDN/>
        <w:bidi w:val="0"/>
        <w:spacing w:line="580" w:lineRule="exact"/>
        <w:ind w:firstLine="640" w:firstLineChars="200"/>
        <w:jc w:val="left"/>
        <w:textAlignment w:val="auto"/>
        <w:rPr>
          <w:rFonts w:hint="eastAsia" w:ascii="方正楷体_GBK" w:hAnsi="方正楷体_GBK" w:eastAsia="方正楷体_GBK" w:cs="方正楷体_GBK"/>
          <w:color w:val="auto"/>
          <w:sz w:val="32"/>
          <w:szCs w:val="32"/>
          <w:lang w:eastAsia="zh-CN"/>
        </w:rPr>
      </w:pPr>
      <w:r>
        <w:rPr>
          <w:rFonts w:hint="eastAsia" w:ascii="方正楷体_GBK" w:hAnsi="方正楷体_GBK" w:eastAsia="方正楷体_GBK" w:cs="方正楷体_GBK"/>
          <w:color w:val="auto"/>
          <w:sz w:val="32"/>
          <w:szCs w:val="32"/>
        </w:rPr>
        <w:t>（一）</w:t>
      </w:r>
      <w:r>
        <w:rPr>
          <w:rFonts w:hint="eastAsia" w:ascii="方正楷体_GBK" w:hAnsi="方正楷体_GBK" w:eastAsia="方正楷体_GBK" w:cs="方正楷体_GBK"/>
          <w:color w:val="auto"/>
          <w:sz w:val="32"/>
          <w:szCs w:val="32"/>
          <w:lang w:eastAsia="zh-CN"/>
        </w:rPr>
        <w:t>报名</w:t>
      </w:r>
    </w:p>
    <w:p>
      <w:pPr>
        <w:keepNext w:val="0"/>
        <w:keepLines w:val="0"/>
        <w:pageBreakBefore w:val="0"/>
        <w:kinsoku/>
        <w:wordWrap/>
        <w:overflowPunct/>
        <w:topLinePunct w:val="0"/>
        <w:autoSpaceDE/>
        <w:autoSpaceDN/>
        <w:bidi w:val="0"/>
        <w:spacing w:line="580" w:lineRule="exact"/>
        <w:ind w:firstLine="640"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各单位需于</w:t>
      </w:r>
      <w:r>
        <w:rPr>
          <w:rFonts w:hint="eastAsia" w:ascii="仿宋" w:hAnsi="仿宋" w:eastAsia="仿宋" w:cs="仿宋"/>
          <w:color w:val="auto"/>
          <w:sz w:val="32"/>
          <w:szCs w:val="32"/>
          <w:lang w:val="en-US" w:eastAsia="zh-CN"/>
        </w:rPr>
        <w:t>4月11日前完成</w:t>
      </w:r>
      <w:r>
        <w:rPr>
          <w:rFonts w:hint="eastAsia" w:ascii="仿宋" w:hAnsi="仿宋" w:eastAsia="仿宋" w:cs="仿宋"/>
          <w:color w:val="auto"/>
          <w:sz w:val="32"/>
          <w:szCs w:val="32"/>
        </w:rPr>
        <w:t>报名</w:t>
      </w:r>
      <w:r>
        <w:rPr>
          <w:rFonts w:hint="eastAsia" w:ascii="仿宋" w:hAnsi="仿宋" w:eastAsia="仿宋" w:cs="仿宋"/>
          <w:color w:val="auto"/>
          <w:sz w:val="32"/>
          <w:szCs w:val="32"/>
          <w:lang w:eastAsia="zh-CN"/>
        </w:rPr>
        <w:t>。</w:t>
      </w:r>
    </w:p>
    <w:p>
      <w:pPr>
        <w:keepNext w:val="0"/>
        <w:keepLines w:val="0"/>
        <w:pageBreakBefore w:val="0"/>
        <w:kinsoku/>
        <w:wordWrap/>
        <w:overflowPunct/>
        <w:topLinePunct w:val="0"/>
        <w:autoSpaceDE/>
        <w:autoSpaceDN/>
        <w:bidi w:val="0"/>
        <w:spacing w:line="580" w:lineRule="exact"/>
        <w:ind w:firstLine="640"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2.各单位将报名表电子版及加盖代表单位公章的扫描件，连同运动员资格资料扫描件（含</w:t>
      </w:r>
      <w:r>
        <w:rPr>
          <w:rFonts w:hint="eastAsia" w:ascii="仿宋" w:hAnsi="仿宋" w:eastAsia="仿宋" w:cs="仿宋"/>
          <w:color w:val="auto"/>
          <w:sz w:val="32"/>
          <w:szCs w:val="32"/>
          <w:lang w:eastAsia="zh-CN"/>
        </w:rPr>
        <w:t>二代居民身份证、港澳台居民居住证、学生基本信息表等）按规定时间报至江门市文化广电旅游体育局竞技体育科并致电话核实（联系人：李博成，电话：</w:t>
      </w:r>
      <w:r>
        <w:rPr>
          <w:rFonts w:hint="eastAsia" w:ascii="仿宋" w:hAnsi="仿宋" w:eastAsia="仿宋" w:cs="仿宋"/>
          <w:color w:val="auto"/>
          <w:sz w:val="32"/>
          <w:szCs w:val="32"/>
          <w:lang w:val="en-US" w:eastAsia="zh-CN"/>
        </w:rPr>
        <w:t>0750-3317222</w:t>
      </w:r>
      <w:r>
        <w:rPr>
          <w:rFonts w:hint="eastAsia" w:ascii="仿宋" w:hAnsi="仿宋" w:eastAsia="仿宋" w:cs="仿宋"/>
          <w:color w:val="auto"/>
          <w:sz w:val="32"/>
          <w:szCs w:val="32"/>
          <w:lang w:eastAsia="zh-CN"/>
        </w:rPr>
        <w:t>，邮箱：jmswgltjjjtyk@jiangmen.gov.cn），逾期报名或报名资料不全的不予参赛。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楷体_GBK" w:hAnsi="方正楷体_GBK" w:eastAsia="方正楷体_GBK" w:cs="方正楷体_GBK"/>
          <w:color w:val="auto"/>
          <w:sz w:val="32"/>
          <w:szCs w:val="32"/>
          <w:lang w:eastAsia="zh-CN"/>
        </w:rPr>
      </w:pPr>
      <w:r>
        <w:rPr>
          <w:rFonts w:hint="eastAsia" w:ascii="方正楷体_GBK" w:hAnsi="方正楷体_GBK" w:eastAsia="方正楷体_GBK" w:cs="方正楷体_GBK"/>
          <w:color w:val="auto"/>
          <w:sz w:val="32"/>
          <w:szCs w:val="32"/>
          <w:lang w:eastAsia="zh-CN"/>
        </w:rPr>
        <w:t>（二）报到</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eastAsia="zh-CN"/>
        </w:rPr>
        <w:t>运动队于</w:t>
      </w:r>
      <w:r>
        <w:rPr>
          <w:rFonts w:hint="eastAsia" w:ascii="仿宋" w:hAnsi="仿宋" w:eastAsia="仿宋" w:cs="仿宋"/>
          <w:color w:val="auto"/>
          <w:sz w:val="32"/>
          <w:szCs w:val="32"/>
          <w:lang w:val="en-US" w:eastAsia="zh-CN"/>
        </w:rPr>
        <w:t>4月26日上午9：00前</w:t>
      </w:r>
      <w:r>
        <w:rPr>
          <w:rFonts w:hint="eastAsia" w:ascii="仿宋" w:hAnsi="仿宋" w:eastAsia="仿宋" w:cs="仿宋"/>
          <w:color w:val="auto"/>
          <w:sz w:val="32"/>
          <w:szCs w:val="32"/>
          <w:lang w:eastAsia="zh-CN"/>
        </w:rPr>
        <w:t>到江门市体育馆（蓬江区东成街</w:t>
      </w:r>
      <w:r>
        <w:rPr>
          <w:rFonts w:hint="eastAsia" w:ascii="仿宋" w:hAnsi="仿宋" w:eastAsia="仿宋" w:cs="仿宋"/>
          <w:color w:val="auto"/>
          <w:sz w:val="32"/>
          <w:szCs w:val="32"/>
          <w:lang w:val="en-US" w:eastAsia="zh-CN"/>
        </w:rPr>
        <w:t>1号）</w:t>
      </w:r>
      <w:r>
        <w:rPr>
          <w:rFonts w:hint="eastAsia" w:ascii="仿宋" w:hAnsi="仿宋" w:eastAsia="仿宋" w:cs="仿宋"/>
          <w:color w:val="auto"/>
          <w:sz w:val="32"/>
          <w:szCs w:val="32"/>
          <w:lang w:eastAsia="zh-CN"/>
        </w:rPr>
        <w:t>报到，并向大会交验运动员身体健康证明、保险原始凭证及参赛责任书。运动员持二代居民身份证、港澳台居民居住证或外国人永久居留身份证原件检录和参赛。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2.4月26日上午9：30在江门体育馆会议室召开组委会、裁判长、领队、教练员联席会议，请各运动队准时参加。如未参会，概不接受相关队伍对会议内容的申诉。</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lang w:eastAsia="zh-CN"/>
        </w:rPr>
      </w:pPr>
      <w:r>
        <w:rPr>
          <w:rFonts w:hint="eastAsia" w:ascii="方正黑体_GBK" w:hAnsi="方正黑体_GBK" w:eastAsia="方正黑体_GBK" w:cs="方正黑体_GBK"/>
          <w:b w:val="0"/>
          <w:bCs w:val="0"/>
          <w:color w:val="auto"/>
          <w:sz w:val="32"/>
          <w:szCs w:val="32"/>
          <w:lang w:eastAsia="zh-CN"/>
        </w:rPr>
        <w:t>八、经费：</w:t>
      </w:r>
      <w:r>
        <w:rPr>
          <w:rFonts w:hint="eastAsia" w:ascii="仿宋" w:hAnsi="仿宋" w:eastAsia="仿宋" w:cs="仿宋"/>
          <w:color w:val="auto"/>
          <w:sz w:val="32"/>
          <w:szCs w:val="32"/>
          <w:lang w:eastAsia="zh-CN"/>
        </w:rPr>
        <w:t>各参赛单位参赛经费</w:t>
      </w:r>
      <w:r>
        <w:rPr>
          <w:rFonts w:hint="eastAsia" w:ascii="仿宋" w:hAnsi="仿宋" w:eastAsia="仿宋" w:cs="仿宋"/>
          <w:color w:val="auto"/>
          <w:sz w:val="32"/>
          <w:szCs w:val="32"/>
          <w:lang w:val="zh-CN" w:eastAsia="zh-CN"/>
        </w:rPr>
        <w:t>自理，大会不统一安排食宿。</w:t>
      </w:r>
    </w:p>
    <w:p>
      <w:pPr>
        <w:keepNext w:val="0"/>
        <w:keepLines w:val="0"/>
        <w:pageBreakBefore w:val="0"/>
        <w:widowControl/>
        <w:tabs>
          <w:tab w:val="left" w:pos="720"/>
        </w:tabs>
        <w:kinsoku/>
        <w:wordWrap/>
        <w:overflowPunct/>
        <w:topLinePunct w:val="0"/>
        <w:autoSpaceDE/>
        <w:autoSpaceDN/>
        <w:bidi w:val="0"/>
        <w:spacing w:line="580" w:lineRule="exact"/>
        <w:ind w:firstLine="642" w:firstLineChars="200"/>
        <w:jc w:val="left"/>
        <w:textAlignment w:val="auto"/>
        <w:rPr>
          <w:rFonts w:hint="eastAsia" w:ascii="方正黑体_GBK" w:hAnsi="方正黑体_GBK" w:eastAsia="方正黑体_GBK" w:cs="方正黑体_GBK"/>
          <w:b w:val="0"/>
          <w:bCs/>
          <w:color w:val="auto"/>
          <w:sz w:val="32"/>
          <w:szCs w:val="32"/>
        </w:rPr>
      </w:pPr>
      <w:r>
        <w:rPr>
          <w:rFonts w:hint="eastAsia" w:ascii="仿宋" w:hAnsi="仿宋" w:eastAsia="仿宋" w:cs="仿宋"/>
          <w:b/>
          <w:color w:val="auto"/>
          <w:sz w:val="32"/>
          <w:szCs w:val="32"/>
          <w:lang w:eastAsia="zh-CN"/>
        </w:rPr>
        <w:t>九</w:t>
      </w:r>
      <w:r>
        <w:rPr>
          <w:rFonts w:hint="eastAsia" w:ascii="仿宋" w:hAnsi="仿宋" w:eastAsia="仿宋" w:cs="仿宋"/>
          <w:b/>
          <w:color w:val="auto"/>
          <w:sz w:val="32"/>
          <w:szCs w:val="32"/>
        </w:rPr>
        <w:t>、</w:t>
      </w:r>
      <w:r>
        <w:rPr>
          <w:rFonts w:hint="eastAsia" w:ascii="方正黑体_GBK" w:hAnsi="方正黑体_GBK" w:eastAsia="方正黑体_GBK" w:cs="方正黑体_GBK"/>
          <w:b w:val="0"/>
          <w:bCs/>
          <w:color w:val="auto"/>
          <w:sz w:val="32"/>
          <w:szCs w:val="32"/>
        </w:rPr>
        <w:t>仲裁委员及裁判员由</w:t>
      </w:r>
      <w:r>
        <w:rPr>
          <w:rFonts w:hint="eastAsia" w:ascii="方正黑体_GBK" w:hAnsi="方正黑体_GBK" w:eastAsia="方正黑体_GBK" w:cs="方正黑体_GBK"/>
          <w:b w:val="0"/>
          <w:bCs/>
          <w:color w:val="auto"/>
          <w:sz w:val="32"/>
          <w:szCs w:val="32"/>
          <w:lang w:val="en-US" w:eastAsia="zh-CN"/>
        </w:rPr>
        <w:t>省武术协会、</w:t>
      </w:r>
      <w:r>
        <w:rPr>
          <w:rFonts w:hint="eastAsia" w:ascii="方正黑体_GBK" w:hAnsi="方正黑体_GBK" w:eastAsia="方正黑体_GBK" w:cs="方正黑体_GBK"/>
          <w:b w:val="0"/>
          <w:bCs/>
          <w:color w:val="auto"/>
          <w:sz w:val="32"/>
          <w:szCs w:val="32"/>
        </w:rPr>
        <w:t>市文化广电旅游体育局</w:t>
      </w:r>
      <w:r>
        <w:rPr>
          <w:rFonts w:hint="eastAsia" w:ascii="方正黑体_GBK" w:hAnsi="方正黑体_GBK" w:eastAsia="方正黑体_GBK" w:cs="方正黑体_GBK"/>
          <w:b w:val="0"/>
          <w:bCs/>
          <w:color w:val="auto"/>
          <w:sz w:val="32"/>
          <w:szCs w:val="32"/>
          <w:lang w:eastAsia="zh-CN"/>
        </w:rPr>
        <w:t>、市教育局</w:t>
      </w:r>
      <w:r>
        <w:rPr>
          <w:rFonts w:hint="eastAsia" w:ascii="方正黑体_GBK" w:hAnsi="方正黑体_GBK" w:eastAsia="方正黑体_GBK" w:cs="方正黑体_GBK"/>
          <w:b w:val="0"/>
          <w:bCs/>
          <w:color w:val="auto"/>
          <w:sz w:val="32"/>
          <w:szCs w:val="32"/>
        </w:rPr>
        <w:t>统一选派，不足人员由承办单位补充。</w:t>
      </w:r>
    </w:p>
    <w:p>
      <w:pPr>
        <w:pageBreakBefore w:val="0"/>
        <w:kinsoku/>
        <w:wordWrap/>
        <w:overflowPunct/>
        <w:topLinePunct w:val="0"/>
        <w:autoSpaceDE/>
        <w:autoSpaceDN/>
        <w:bidi w:val="0"/>
        <w:spacing w:line="580" w:lineRule="exact"/>
        <w:ind w:firstLine="640" w:firstLineChars="200"/>
        <w:textAlignment w:val="auto"/>
        <w:rPr>
          <w:rFonts w:hint="default" w:ascii="方正黑体_GBK" w:hAnsi="方正黑体_GBK" w:eastAsia="方正黑体_GBK" w:cs="方正黑体_GBK"/>
          <w:b w:val="0"/>
          <w:sz w:val="32"/>
          <w:szCs w:val="32"/>
          <w:lang w:val="en-US" w:eastAsia="zh-CN"/>
        </w:rPr>
      </w:pPr>
      <w:r>
        <w:rPr>
          <w:rFonts w:hint="eastAsia" w:ascii="方正黑体_GBK" w:hAnsi="方正黑体_GBK" w:eastAsia="方正黑体_GBK" w:cs="方正黑体_GBK"/>
          <w:b w:val="0"/>
          <w:sz w:val="32"/>
          <w:szCs w:val="32"/>
          <w:lang w:eastAsia="zh-CN"/>
        </w:rPr>
        <w:t>十</w:t>
      </w:r>
      <w:r>
        <w:rPr>
          <w:rFonts w:hint="eastAsia" w:ascii="方正黑体_GBK" w:hAnsi="方正黑体_GBK" w:eastAsia="方正黑体_GBK" w:cs="方正黑体_GBK"/>
          <w:b w:val="0"/>
          <w:sz w:val="32"/>
          <w:szCs w:val="32"/>
          <w:lang w:val="en-US" w:eastAsia="zh-CN"/>
        </w:rPr>
        <w:t>、</w:t>
      </w:r>
      <w:r>
        <w:rPr>
          <w:rFonts w:hint="default" w:ascii="方正黑体_GBK" w:hAnsi="方正黑体_GBK" w:eastAsia="方正黑体_GBK" w:cs="方正黑体_GBK"/>
          <w:b w:val="0"/>
          <w:sz w:val="32"/>
          <w:szCs w:val="32"/>
          <w:lang w:eastAsia="zh-CN"/>
        </w:rPr>
        <w:t>活动</w:t>
      </w:r>
      <w:r>
        <w:rPr>
          <w:rFonts w:hint="eastAsia" w:ascii="方正黑体_GBK" w:hAnsi="方正黑体_GBK" w:eastAsia="方正黑体_GBK" w:cs="方正黑体_GBK"/>
          <w:b w:val="0"/>
          <w:sz w:val="32"/>
          <w:szCs w:val="32"/>
          <w:lang w:val="en-US" w:eastAsia="zh-CN"/>
        </w:rPr>
        <w:t>安排</w:t>
      </w:r>
    </w:p>
    <w:p>
      <w:pPr>
        <w:numPr>
          <w:ilvl w:val="0"/>
          <w:numId w:val="0"/>
        </w:numPr>
        <w:spacing w:line="58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default" w:ascii="仿宋" w:hAnsi="仿宋" w:eastAsia="仿宋" w:cs="仿宋"/>
          <w:sz w:val="32"/>
          <w:szCs w:val="32"/>
          <w:lang w:val="en-US" w:eastAsia="zh-CN"/>
        </w:rPr>
        <w:t>开幕式</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 </w:t>
      </w:r>
      <w:r>
        <w:rPr>
          <w:rFonts w:hint="eastAsia" w:ascii="仿宋" w:hAnsi="仿宋" w:eastAsia="仿宋" w:cs="仿宋"/>
          <w:sz w:val="32"/>
          <w:szCs w:val="32"/>
          <w:lang w:val="en-US" w:eastAsia="zh-CN"/>
        </w:rPr>
        <w:t>4月26日</w:t>
      </w:r>
      <w:r>
        <w:rPr>
          <w:rFonts w:hint="default" w:ascii="仿宋" w:hAnsi="仿宋" w:eastAsia="仿宋" w:cs="仿宋"/>
          <w:sz w:val="32"/>
          <w:szCs w:val="32"/>
          <w:lang w:val="en-US" w:eastAsia="zh-CN"/>
        </w:rPr>
        <w:t>举行开幕式，邀请嘉宾致辞。</w:t>
      </w:r>
    </w:p>
    <w:p>
      <w:pPr>
        <w:numPr>
          <w:ilvl w:val="0"/>
          <w:numId w:val="0"/>
        </w:numPr>
        <w:spacing w:line="58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2.咏春</w:t>
      </w:r>
      <w:r>
        <w:rPr>
          <w:rFonts w:hint="default" w:ascii="仿宋" w:hAnsi="仿宋" w:eastAsia="仿宋" w:cs="仿宋"/>
          <w:sz w:val="32"/>
          <w:szCs w:val="32"/>
          <w:lang w:eastAsia="zh-CN"/>
        </w:rPr>
        <w:t>拳</w:t>
      </w:r>
      <w:r>
        <w:rPr>
          <w:rFonts w:hint="default" w:ascii="仿宋" w:hAnsi="仿宋" w:eastAsia="仿宋" w:cs="仿宋"/>
          <w:sz w:val="32"/>
          <w:szCs w:val="32"/>
          <w:lang w:val="en-US" w:eastAsia="zh-CN"/>
        </w:rPr>
        <w:t>展演</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 </w:t>
      </w:r>
      <w:r>
        <w:rPr>
          <w:rFonts w:hint="eastAsia" w:ascii="仿宋" w:hAnsi="仿宋" w:eastAsia="仿宋" w:cs="仿宋"/>
          <w:sz w:val="32"/>
          <w:szCs w:val="32"/>
          <w:lang w:val="en-US" w:eastAsia="zh-CN"/>
        </w:rPr>
        <w:t>4月26日</w:t>
      </w:r>
      <w:r>
        <w:rPr>
          <w:rFonts w:hint="default" w:ascii="仿宋" w:hAnsi="仿宋" w:eastAsia="仿宋" w:cs="仿宋"/>
          <w:sz w:val="32"/>
          <w:szCs w:val="32"/>
          <w:lang w:val="en-US" w:eastAsia="zh-CN"/>
        </w:rPr>
        <w:t>按照赛程安排进行展演。</w:t>
      </w:r>
    </w:p>
    <w:p>
      <w:pPr>
        <w:numPr>
          <w:ilvl w:val="0"/>
          <w:numId w:val="0"/>
        </w:numPr>
        <w:spacing w:line="58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w:t>
      </w:r>
      <w:r>
        <w:rPr>
          <w:rFonts w:hint="default" w:ascii="仿宋" w:hAnsi="仿宋" w:eastAsia="仿宋" w:cs="仿宋"/>
          <w:sz w:val="32"/>
          <w:szCs w:val="32"/>
          <w:lang w:val="en-US" w:eastAsia="zh-CN"/>
        </w:rPr>
        <w:t>颁奖仪式</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 </w:t>
      </w:r>
      <w:r>
        <w:rPr>
          <w:rFonts w:hint="eastAsia" w:ascii="仿宋" w:hAnsi="仿宋" w:eastAsia="仿宋" w:cs="仿宋"/>
          <w:sz w:val="32"/>
          <w:szCs w:val="32"/>
          <w:lang w:val="en-US" w:eastAsia="zh-CN"/>
        </w:rPr>
        <w:t>4月26日按照赛程</w:t>
      </w:r>
      <w:r>
        <w:rPr>
          <w:rFonts w:hint="default" w:ascii="仿宋" w:hAnsi="仿宋" w:eastAsia="仿宋" w:cs="仿宋"/>
          <w:sz w:val="32"/>
          <w:szCs w:val="32"/>
          <w:lang w:val="en-US" w:eastAsia="zh-CN"/>
        </w:rPr>
        <w:t>对获奖单位和个人进行表彰奖励。</w:t>
      </w:r>
    </w:p>
    <w:p>
      <w:pPr>
        <w:numPr>
          <w:ilvl w:val="0"/>
          <w:numId w:val="0"/>
        </w:numPr>
        <w:spacing w:line="580" w:lineRule="exac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w:t>
      </w:r>
      <w:r>
        <w:rPr>
          <w:rFonts w:hint="default" w:ascii="仿宋" w:hAnsi="仿宋" w:eastAsia="仿宋" w:cs="仿宋"/>
          <w:sz w:val="32"/>
          <w:szCs w:val="32"/>
          <w:lang w:eastAsia="zh-CN"/>
        </w:rPr>
        <w:t>2</w:t>
      </w:r>
      <w:r>
        <w:rPr>
          <w:rFonts w:hint="eastAsia" w:ascii="仿宋" w:hAnsi="仿宋" w:eastAsia="仿宋" w:cs="仿宋"/>
          <w:sz w:val="32"/>
          <w:szCs w:val="32"/>
          <w:lang w:val="en-US" w:eastAsia="zh-CN"/>
        </w:rPr>
        <w:t>：</w:t>
      </w:r>
    </w:p>
    <w:p>
      <w:pPr>
        <w:spacing w:line="580" w:lineRule="exact"/>
        <w:jc w:val="center"/>
        <w:rPr>
          <w:rFonts w:hint="eastAsia" w:ascii="方正小标宋简体" w:hAnsi="宋体" w:eastAsia="方正小标宋简体" w:cs="Times New Roman"/>
          <w:b w:val="0"/>
          <w:color w:val="000000"/>
          <w:sz w:val="44"/>
          <w:szCs w:val="44"/>
          <w:lang w:eastAsia="zh-CN"/>
        </w:rPr>
      </w:pPr>
      <w:r>
        <w:rPr>
          <w:rFonts w:hint="eastAsia" w:ascii="方正小标宋简体" w:hAnsi="宋体" w:eastAsia="方正小标宋简体" w:cs="Times New Roman"/>
          <w:b w:val="0"/>
          <w:color w:val="000000"/>
          <w:sz w:val="44"/>
          <w:szCs w:val="44"/>
        </w:rPr>
        <w:t>20</w:t>
      </w:r>
      <w:r>
        <w:rPr>
          <w:rFonts w:hint="eastAsia" w:ascii="方正小标宋简体" w:hAnsi="宋体" w:eastAsia="方正小标宋简体" w:cs="Times New Roman"/>
          <w:b w:val="0"/>
          <w:color w:val="000000"/>
          <w:sz w:val="44"/>
          <w:szCs w:val="44"/>
          <w:lang w:val="en-US" w:eastAsia="zh-CN"/>
        </w:rPr>
        <w:t>25</w:t>
      </w:r>
      <w:r>
        <w:rPr>
          <w:rFonts w:hint="eastAsia" w:ascii="方正小标宋简体" w:hAnsi="宋体" w:eastAsia="方正小标宋简体" w:cs="Times New Roman"/>
          <w:b w:val="0"/>
          <w:color w:val="000000"/>
          <w:sz w:val="44"/>
          <w:szCs w:val="44"/>
        </w:rPr>
        <w:t>年江门市</w:t>
      </w:r>
      <w:r>
        <w:rPr>
          <w:rFonts w:hint="eastAsia" w:ascii="方正小标宋简体" w:hAnsi="宋体" w:eastAsia="方正小标宋简体" w:cs="Times New Roman"/>
          <w:b w:val="0"/>
          <w:color w:val="000000"/>
          <w:sz w:val="44"/>
          <w:szCs w:val="44"/>
          <w:lang w:eastAsia="zh-CN"/>
        </w:rPr>
        <w:t>青少年武术套路锦标赛</w:t>
      </w:r>
    </w:p>
    <w:p>
      <w:pPr>
        <w:spacing w:line="580" w:lineRule="exact"/>
        <w:jc w:val="center"/>
        <w:rPr>
          <w:rFonts w:hint="eastAsia" w:ascii="方正小标宋简体" w:hAnsi="宋体" w:eastAsia="方正小标宋简体" w:cs="Times New Roman"/>
          <w:b w:val="0"/>
          <w:color w:val="000000"/>
          <w:sz w:val="44"/>
          <w:szCs w:val="44"/>
          <w:lang w:eastAsia="zh-CN"/>
        </w:rPr>
      </w:pPr>
      <w:r>
        <w:rPr>
          <w:rFonts w:hint="eastAsia" w:ascii="方正小标宋简体" w:hAnsi="宋体" w:eastAsia="方正小标宋简体" w:cs="Times New Roman"/>
          <w:b w:val="0"/>
          <w:color w:val="000000"/>
          <w:sz w:val="44"/>
          <w:szCs w:val="44"/>
          <w:lang w:eastAsia="zh-CN"/>
        </w:rPr>
        <w:t>竞赛规程</w:t>
      </w:r>
    </w:p>
    <w:p>
      <w:pPr>
        <w:pStyle w:val="5"/>
        <w:spacing w:before="65" w:line="580" w:lineRule="exact"/>
        <w:rPr>
          <w:rFonts w:hint="eastAsia" w:ascii="仿宋" w:hAnsi="仿宋" w:eastAsia="仿宋" w:cs="仿宋"/>
          <w:b/>
          <w:bCs/>
          <w:sz w:val="28"/>
          <w:szCs w:val="28"/>
        </w:rPr>
      </w:pPr>
    </w:p>
    <w:p>
      <w:pPr>
        <w:numPr>
          <w:ilvl w:val="0"/>
          <w:numId w:val="0"/>
        </w:numPr>
        <w:spacing w:line="580" w:lineRule="exact"/>
        <w:ind w:firstLine="640" w:firstLineChars="200"/>
        <w:rPr>
          <w:rFonts w:hint="default" w:ascii="仿宋" w:hAnsi="仿宋" w:eastAsia="仿宋" w:cs="仿宋"/>
          <w:b/>
          <w:sz w:val="32"/>
          <w:szCs w:val="32"/>
          <w:lang w:val="en-US" w:eastAsia="zh-CN"/>
        </w:rPr>
      </w:pPr>
      <w:r>
        <w:rPr>
          <w:rFonts w:hint="eastAsia" w:ascii="方正黑体_GBK" w:hAnsi="方正黑体_GBK" w:eastAsia="方正黑体_GBK" w:cs="方正黑体_GBK"/>
          <w:b w:val="0"/>
          <w:bCs/>
          <w:sz w:val="32"/>
          <w:szCs w:val="32"/>
          <w:lang w:eastAsia="zh-CN"/>
        </w:rPr>
        <w:t>一、主办单位：</w:t>
      </w:r>
      <w:r>
        <w:rPr>
          <w:rFonts w:hint="eastAsia" w:ascii="仿宋" w:hAnsi="仿宋" w:eastAsia="仿宋" w:cs="仿宋"/>
          <w:sz w:val="32"/>
          <w:szCs w:val="32"/>
        </w:rPr>
        <w:t>江门市文化广电旅游体育局</w:t>
      </w:r>
      <w:r>
        <w:rPr>
          <w:rFonts w:hint="eastAsia" w:ascii="仿宋" w:hAnsi="仿宋" w:eastAsia="仿宋" w:cs="仿宋"/>
          <w:sz w:val="32"/>
          <w:szCs w:val="32"/>
          <w:lang w:val="en-US" w:eastAsia="zh-CN"/>
        </w:rPr>
        <w:t xml:space="preserve">  江门市教育局</w:t>
      </w:r>
    </w:p>
    <w:p>
      <w:pPr>
        <w:numPr>
          <w:ilvl w:val="0"/>
          <w:numId w:val="0"/>
        </w:numPr>
        <w:spacing w:line="580" w:lineRule="exact"/>
        <w:ind w:firstLine="640" w:firstLineChars="200"/>
        <w:rPr>
          <w:rFonts w:hint="eastAsia" w:ascii="方正仿宋_GBK" w:hAnsi="方正仿宋_GBK" w:eastAsia="方正仿宋_GBK" w:cs="方正仿宋_GBK"/>
          <w:sz w:val="32"/>
          <w:szCs w:val="32"/>
          <w:lang w:eastAsia="zh-CN"/>
        </w:rPr>
      </w:pPr>
      <w:r>
        <w:rPr>
          <w:rFonts w:hint="eastAsia" w:ascii="方正黑体_GBK" w:hAnsi="方正黑体_GBK" w:eastAsia="方正黑体_GBK" w:cs="方正黑体_GBK"/>
          <w:b w:val="0"/>
          <w:bCs/>
          <w:sz w:val="32"/>
          <w:szCs w:val="32"/>
          <w:lang w:eastAsia="zh-CN"/>
        </w:rPr>
        <w:t>二、</w:t>
      </w:r>
      <w:r>
        <w:rPr>
          <w:rFonts w:hint="eastAsia" w:ascii="方正黑体_GBK" w:hAnsi="方正黑体_GBK" w:eastAsia="方正黑体_GBK" w:cs="方正黑体_GBK"/>
          <w:b w:val="0"/>
          <w:bCs/>
          <w:sz w:val="32"/>
          <w:szCs w:val="32"/>
        </w:rPr>
        <w:t>竞赛日期</w:t>
      </w:r>
      <w:r>
        <w:rPr>
          <w:rFonts w:hint="eastAsia" w:ascii="方正黑体_GBK" w:hAnsi="方正黑体_GBK" w:eastAsia="方正黑体_GBK" w:cs="方正黑体_GBK"/>
          <w:b w:val="0"/>
          <w:bCs/>
          <w:sz w:val="32"/>
          <w:szCs w:val="32"/>
          <w:lang w:eastAsia="zh-CN"/>
        </w:rPr>
        <w:t>、</w:t>
      </w:r>
      <w:r>
        <w:rPr>
          <w:rFonts w:hint="eastAsia" w:ascii="方正黑体_GBK" w:hAnsi="方正黑体_GBK" w:eastAsia="方正黑体_GBK" w:cs="方正黑体_GBK"/>
          <w:b w:val="0"/>
          <w:bCs/>
          <w:sz w:val="32"/>
          <w:szCs w:val="32"/>
        </w:rPr>
        <w:t>地点：</w:t>
      </w:r>
      <w:r>
        <w:rPr>
          <w:rFonts w:hint="eastAsia" w:ascii="方正仿宋_GBK" w:hAnsi="方正仿宋_GBK" w:eastAsia="方正仿宋_GBK" w:cs="方正仿宋_GBK"/>
          <w:b w:val="0"/>
          <w:sz w:val="32"/>
          <w:szCs w:val="32"/>
          <w:lang w:val="en-US" w:eastAsia="zh-CN"/>
        </w:rPr>
        <w:t>2025年4月2</w:t>
      </w:r>
      <w:r>
        <w:rPr>
          <w:rFonts w:hint="default" w:ascii="方正仿宋_GBK" w:hAnsi="方正仿宋_GBK" w:eastAsia="方正仿宋_GBK" w:cs="方正仿宋_GBK"/>
          <w:b w:val="0"/>
          <w:sz w:val="32"/>
          <w:szCs w:val="32"/>
          <w:lang w:eastAsia="zh-CN"/>
        </w:rPr>
        <w:t>7</w:t>
      </w:r>
      <w:r>
        <w:rPr>
          <w:rFonts w:hint="eastAsia" w:ascii="方正仿宋_GBK" w:hAnsi="方正仿宋_GBK" w:eastAsia="方正仿宋_GBK" w:cs="方正仿宋_GBK"/>
          <w:b w:val="0"/>
          <w:sz w:val="32"/>
          <w:szCs w:val="32"/>
          <w:lang w:val="en-US" w:eastAsia="zh-CN"/>
        </w:rPr>
        <w:t>日至28日，江门市体育馆。</w:t>
      </w:r>
    </w:p>
    <w:p>
      <w:pPr>
        <w:spacing w:line="580" w:lineRule="exact"/>
        <w:ind w:firstLine="640" w:firstLineChars="200"/>
        <w:rPr>
          <w:rFonts w:hint="eastAsia" w:ascii="仿宋" w:hAnsi="仿宋" w:eastAsia="仿宋" w:cs="仿宋"/>
          <w:b w:val="0"/>
          <w:bCs/>
          <w:sz w:val="32"/>
          <w:szCs w:val="32"/>
          <w:lang w:eastAsia="zh-CN"/>
        </w:rPr>
      </w:pPr>
      <w:r>
        <w:rPr>
          <w:rFonts w:hint="eastAsia" w:ascii="方正黑体_GBK" w:hAnsi="方正黑体_GBK" w:eastAsia="方正黑体_GBK" w:cs="方正黑体_GBK"/>
          <w:b w:val="0"/>
          <w:bCs/>
          <w:sz w:val="32"/>
          <w:szCs w:val="32"/>
          <w:lang w:eastAsia="zh-CN"/>
        </w:rPr>
        <w:t>三</w:t>
      </w:r>
      <w:r>
        <w:rPr>
          <w:rFonts w:hint="eastAsia" w:ascii="方正黑体_GBK" w:hAnsi="方正黑体_GBK" w:eastAsia="方正黑体_GBK" w:cs="方正黑体_GBK"/>
          <w:b w:val="0"/>
          <w:bCs/>
          <w:sz w:val="32"/>
          <w:szCs w:val="32"/>
        </w:rPr>
        <w:t>、参加单位：</w:t>
      </w:r>
      <w:r>
        <w:rPr>
          <w:rFonts w:hint="eastAsia" w:ascii="仿宋" w:hAnsi="仿宋" w:eastAsia="仿宋" w:cs="仿宋"/>
          <w:b w:val="0"/>
          <w:bCs/>
          <w:sz w:val="32"/>
          <w:szCs w:val="32"/>
        </w:rPr>
        <w:t>各</w:t>
      </w:r>
      <w:r>
        <w:rPr>
          <w:rFonts w:hint="eastAsia" w:ascii="仿宋" w:hAnsi="仿宋" w:eastAsia="仿宋" w:cs="仿宋"/>
          <w:b w:val="0"/>
          <w:bCs/>
          <w:sz w:val="32"/>
          <w:szCs w:val="32"/>
          <w:lang w:eastAsia="zh-CN"/>
        </w:rPr>
        <w:t>县</w:t>
      </w:r>
      <w:r>
        <w:rPr>
          <w:rFonts w:hint="eastAsia" w:ascii="仿宋" w:hAnsi="仿宋" w:eastAsia="仿宋" w:cs="仿宋"/>
          <w:b w:val="0"/>
          <w:bCs/>
          <w:sz w:val="32"/>
          <w:szCs w:val="32"/>
        </w:rPr>
        <w:t>（市</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区）</w:t>
      </w:r>
      <w:r>
        <w:rPr>
          <w:rFonts w:hint="eastAsia" w:ascii="仿宋" w:hAnsi="仿宋" w:eastAsia="仿宋" w:cs="仿宋"/>
          <w:b w:val="0"/>
          <w:bCs/>
          <w:sz w:val="32"/>
          <w:szCs w:val="32"/>
          <w:lang w:eastAsia="zh-CN"/>
        </w:rPr>
        <w:t>、各县（市、区）教育局遴选各组别</w:t>
      </w:r>
      <w:r>
        <w:rPr>
          <w:rFonts w:hint="eastAsia" w:ascii="仿宋" w:hAnsi="仿宋" w:eastAsia="仿宋" w:cs="仿宋"/>
          <w:b w:val="0"/>
          <w:bCs/>
          <w:sz w:val="32"/>
          <w:szCs w:val="32"/>
          <w:lang w:val="en-US" w:eastAsia="zh-CN"/>
        </w:rPr>
        <w:t>1-3所学校、</w:t>
      </w:r>
      <w:r>
        <w:rPr>
          <w:rFonts w:hint="eastAsia" w:ascii="仿宋" w:hAnsi="仿宋" w:eastAsia="仿宋" w:cs="仿宋"/>
          <w:b w:val="0"/>
          <w:bCs/>
          <w:sz w:val="32"/>
          <w:szCs w:val="32"/>
          <w:lang w:eastAsia="zh-CN"/>
        </w:rPr>
        <w:t>市直各学校。</w:t>
      </w:r>
    </w:p>
    <w:p>
      <w:pPr>
        <w:numPr>
          <w:ilvl w:val="0"/>
          <w:numId w:val="0"/>
        </w:numPr>
        <w:spacing w:line="580" w:lineRule="exact"/>
        <w:ind w:firstLine="640" w:firstLineChars="200"/>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eastAsia="zh-CN"/>
        </w:rPr>
        <w:t>四、</w:t>
      </w:r>
      <w:r>
        <w:rPr>
          <w:rFonts w:hint="eastAsia" w:ascii="方正黑体_GBK" w:hAnsi="方正黑体_GBK" w:eastAsia="方正黑体_GBK" w:cs="方正黑体_GBK"/>
          <w:b w:val="0"/>
          <w:bCs w:val="0"/>
          <w:sz w:val="32"/>
          <w:szCs w:val="32"/>
        </w:rPr>
        <w:t>竞赛项目：</w:t>
      </w:r>
      <w:r>
        <w:rPr>
          <w:rFonts w:hint="eastAsia" w:ascii="方正黑体_GBK" w:hAnsi="方正黑体_GBK" w:eastAsia="方正黑体_GBK" w:cs="方正黑体_GBK"/>
          <w:b w:val="0"/>
          <w:bCs w:val="0"/>
          <w:sz w:val="32"/>
          <w:szCs w:val="32"/>
          <w:lang w:val="en-US" w:eastAsia="zh-CN"/>
        </w:rPr>
        <w:t>（共41项）</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（一）甲组（17项）</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1、男子（自选套路）：</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拳术类：长拳、南拳、太极拳。</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短器械：刀术、南刀、太极剑。</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 xml:space="preserve">长器械：棍术、南棍。        </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2、女子（自选套路）：</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拳术类：长拳、南拳、太极拳。</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短器械：剑术、南刀、太极剑。</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长器械：枪术、南棍。</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3、集体基本功（4男4女）</w:t>
      </w:r>
    </w:p>
    <w:p>
      <w:pPr>
        <w:autoSpaceDE/>
        <w:autoSpaceDN/>
        <w:adjustRightInd w:val="0"/>
        <w:snapToGrid w:val="0"/>
        <w:spacing w:before="65" w:line="580" w:lineRule="exact"/>
        <w:ind w:left="0" w:firstLine="640" w:firstLineChars="200"/>
        <w:rPr>
          <w:rFonts w:hint="eastAsia" w:ascii="方正楷体_GBK" w:hAnsi="方正楷体_GBK" w:eastAsia="方正楷体_GBK" w:cs="方正楷体_GBK"/>
          <w:sz w:val="32"/>
          <w:szCs w:val="32"/>
          <w:lang w:eastAsia="zh-CN"/>
        </w:rPr>
      </w:pPr>
    </w:p>
    <w:p>
      <w:pPr>
        <w:autoSpaceDE/>
        <w:autoSpaceDN/>
        <w:adjustRightInd w:val="0"/>
        <w:snapToGrid w:val="0"/>
        <w:spacing w:before="65" w:line="580" w:lineRule="exact"/>
        <w:ind w:left="0" w:firstLine="640" w:firstLineChars="20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（二）乙组（</w:t>
      </w:r>
      <w:r>
        <w:rPr>
          <w:rFonts w:hint="eastAsia" w:ascii="方正楷体_GBK" w:hAnsi="方正楷体_GBK" w:eastAsia="方正楷体_GBK" w:cs="方正楷体_GBK"/>
          <w:sz w:val="32"/>
          <w:szCs w:val="32"/>
          <w:lang w:val="en-US" w:eastAsia="zh-CN"/>
        </w:rPr>
        <w:t>17项）</w:t>
      </w:r>
    </w:p>
    <w:p>
      <w:pPr>
        <w:pStyle w:val="5"/>
        <w:spacing w:before="65" w:line="580" w:lineRule="exact"/>
        <w:ind w:left="0" w:firstLine="640" w:firstLineChars="20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1、男子（自选套路）：</w:t>
      </w:r>
    </w:p>
    <w:p>
      <w:pPr>
        <w:pStyle w:val="5"/>
        <w:spacing w:before="65" w:line="580" w:lineRule="exact"/>
        <w:ind w:left="0" w:firstLine="640" w:firstLineChars="20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拳术类：长拳、南拳、太极拳。</w:t>
      </w:r>
    </w:p>
    <w:p>
      <w:pPr>
        <w:pStyle w:val="5"/>
        <w:spacing w:before="65" w:line="580" w:lineRule="exact"/>
        <w:ind w:left="0" w:firstLine="640" w:firstLineChars="20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短器械：刀术、南刀、太极剑。</w:t>
      </w:r>
    </w:p>
    <w:p>
      <w:pPr>
        <w:pStyle w:val="5"/>
        <w:spacing w:before="65" w:line="580" w:lineRule="exact"/>
        <w:ind w:left="0" w:firstLine="640" w:firstLineChars="20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长器械：棍术、南棍。</w:t>
      </w:r>
    </w:p>
    <w:p>
      <w:pPr>
        <w:pStyle w:val="5"/>
        <w:spacing w:before="65" w:line="580" w:lineRule="exact"/>
        <w:ind w:left="0" w:firstLine="640" w:firstLineChars="20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2、女子（自选套路）：</w:t>
      </w:r>
    </w:p>
    <w:p>
      <w:pPr>
        <w:pStyle w:val="5"/>
        <w:spacing w:before="65" w:line="580" w:lineRule="exact"/>
        <w:ind w:left="0" w:firstLine="640" w:firstLineChars="20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拳术类：长拳、南拳、太极拳。</w:t>
      </w:r>
    </w:p>
    <w:p>
      <w:pPr>
        <w:pStyle w:val="5"/>
        <w:spacing w:before="65" w:line="580" w:lineRule="exact"/>
        <w:ind w:left="0" w:firstLine="640" w:firstLineChars="20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短器械：剑术、南刀、太极剑。</w:t>
      </w:r>
    </w:p>
    <w:p>
      <w:pPr>
        <w:pStyle w:val="5"/>
        <w:spacing w:before="65" w:line="580" w:lineRule="exact"/>
        <w:ind w:left="0" w:firstLine="640" w:firstLineChars="20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 xml:space="preserve">长器械：枪术、南棍。            </w:t>
      </w:r>
    </w:p>
    <w:p>
      <w:pPr>
        <w:pStyle w:val="5"/>
        <w:spacing w:before="65" w:line="580" w:lineRule="exact"/>
        <w:ind w:left="0" w:firstLine="640" w:firstLineChars="200"/>
        <w:rPr>
          <w:rFonts w:hint="eastAsia" w:ascii="仿宋" w:hAnsi="仿宋" w:eastAsia="仿宋" w:cs="仿宋"/>
          <w:sz w:val="32"/>
          <w:szCs w:val="32"/>
          <w:lang w:eastAsia="zh-CN"/>
        </w:rPr>
      </w:pPr>
      <w:r>
        <w:rPr>
          <w:rFonts w:hint="eastAsia" w:ascii="方正楷体_GBK" w:hAnsi="方正楷体_GBK" w:eastAsia="方正楷体_GBK" w:cs="方正楷体_GBK"/>
          <w:sz w:val="32"/>
          <w:szCs w:val="32"/>
          <w:lang w:val="en-US" w:eastAsia="zh-CN"/>
        </w:rPr>
        <w:t>3、集体基本功（</w:t>
      </w: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4男4女</w:t>
      </w:r>
      <w:r>
        <w:rPr>
          <w:rFonts w:hint="eastAsia" w:ascii="方正楷体_GBK" w:hAnsi="方正楷体_GBK" w:eastAsia="方正楷体_GBK" w:cs="方正楷体_GBK"/>
          <w:sz w:val="32"/>
          <w:szCs w:val="32"/>
          <w:lang w:eastAsia="zh-CN"/>
        </w:rPr>
        <w:t>）。</w:t>
      </w:r>
    </w:p>
    <w:p>
      <w:pPr>
        <w:pStyle w:val="5"/>
        <w:spacing w:before="65" w:line="580" w:lineRule="exact"/>
        <w:ind w:left="0" w:firstLine="640" w:firstLineChars="20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（三）丙组（</w:t>
      </w:r>
      <w:r>
        <w:rPr>
          <w:rFonts w:hint="eastAsia" w:ascii="方正楷体_GBK" w:hAnsi="方正楷体_GBK" w:eastAsia="方正楷体_GBK" w:cs="方正楷体_GBK"/>
          <w:sz w:val="32"/>
          <w:szCs w:val="32"/>
          <w:lang w:val="en-US" w:eastAsia="zh-CN"/>
        </w:rPr>
        <w:t>7</w:t>
      </w:r>
      <w:r>
        <w:rPr>
          <w:rFonts w:hint="eastAsia" w:ascii="方正楷体_GBK" w:hAnsi="方正楷体_GBK" w:eastAsia="方正楷体_GBK" w:cs="方正楷体_GBK"/>
          <w:sz w:val="32"/>
          <w:szCs w:val="32"/>
          <w:lang w:eastAsia="zh-CN"/>
        </w:rPr>
        <w:t>项）</w:t>
      </w:r>
    </w:p>
    <w:p>
      <w:pPr>
        <w:pStyle w:val="5"/>
        <w:spacing w:before="65" w:line="580" w:lineRule="exact"/>
        <w:ind w:left="0"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男子（规定套路）：长拳+刀术+棍术全能、南拳+南刀+南棍全能、太极拳+太极剑全能</w:t>
      </w:r>
      <w:r>
        <w:rPr>
          <w:rFonts w:hint="eastAsia" w:ascii="仿宋" w:hAnsi="仿宋" w:eastAsia="仿宋" w:cs="仿宋"/>
          <w:sz w:val="32"/>
          <w:szCs w:val="32"/>
          <w:lang w:eastAsia="zh-CN"/>
        </w:rPr>
        <w:t>；</w:t>
      </w:r>
    </w:p>
    <w:p>
      <w:pPr>
        <w:pStyle w:val="5"/>
        <w:spacing w:before="65" w:line="580" w:lineRule="exact"/>
        <w:ind w:left="0"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女子（规定套路）：长拳+剑术+枪术全能、南拳+南刀+南棍全能、太极拳+太极剑全能</w:t>
      </w:r>
      <w:r>
        <w:rPr>
          <w:rFonts w:hint="eastAsia" w:ascii="仿宋" w:hAnsi="仿宋" w:eastAsia="仿宋" w:cs="仿宋"/>
          <w:sz w:val="32"/>
          <w:szCs w:val="32"/>
          <w:lang w:eastAsia="zh-CN"/>
        </w:rPr>
        <w:t>；</w:t>
      </w:r>
    </w:p>
    <w:p>
      <w:pPr>
        <w:pStyle w:val="5"/>
        <w:spacing w:before="65" w:line="580" w:lineRule="exact"/>
        <w:ind w:left="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集体基本功</w:t>
      </w:r>
      <w:r>
        <w:rPr>
          <w:rStyle w:val="16"/>
          <w:rFonts w:hint="eastAsia" w:ascii="Times New Roman" w:hAnsi="Times New Roman" w:eastAsia="仿宋_GB2312" w:cs="Times New Roman"/>
          <w:color w:val="auto"/>
          <w:sz w:val="32"/>
          <w:szCs w:val="32"/>
          <w:highlight w:val="none"/>
          <w:lang w:eastAsia="zh-CN"/>
        </w:rPr>
        <w:t>（</w:t>
      </w:r>
      <w:r>
        <w:rPr>
          <w:rStyle w:val="16"/>
          <w:rFonts w:hint="eastAsia" w:ascii="Times New Roman" w:hAnsi="Times New Roman" w:eastAsia="仿宋_GB2312" w:cs="Times New Roman"/>
          <w:b w:val="0"/>
          <w:bCs w:val="0"/>
          <w:color w:val="auto"/>
          <w:sz w:val="32"/>
          <w:szCs w:val="32"/>
          <w:highlight w:val="none"/>
          <w:lang w:val="en-US" w:eastAsia="zh-CN"/>
        </w:rPr>
        <w:t>4男4</w:t>
      </w:r>
      <w:r>
        <w:rPr>
          <w:rStyle w:val="16"/>
          <w:rFonts w:hint="eastAsia" w:ascii="Times New Roman" w:hAnsi="Times New Roman" w:eastAsia="仿宋_GB2312" w:cs="Times New Roman"/>
          <w:color w:val="auto"/>
          <w:sz w:val="32"/>
          <w:szCs w:val="32"/>
          <w:highlight w:val="none"/>
          <w:lang w:val="en-US" w:eastAsia="zh-CN"/>
        </w:rPr>
        <w:t>女</w:t>
      </w:r>
      <w:r>
        <w:rPr>
          <w:rStyle w:val="16"/>
          <w:rFonts w:hint="eastAsia" w:ascii="Times New Roman" w:hAnsi="Times New Roman" w:eastAsia="仿宋_GB2312" w:cs="Times New Roman"/>
          <w:color w:val="auto"/>
          <w:sz w:val="32"/>
          <w:szCs w:val="32"/>
          <w:highlight w:val="none"/>
          <w:lang w:eastAsia="zh-CN"/>
        </w:rPr>
        <w:t>）</w:t>
      </w:r>
      <w:r>
        <w:rPr>
          <w:rFonts w:hint="eastAsia" w:ascii="仿宋" w:hAnsi="仿宋" w:eastAsia="仿宋" w:cs="仿宋"/>
          <w:sz w:val="32"/>
          <w:szCs w:val="32"/>
          <w:lang w:eastAsia="zh-CN"/>
        </w:rPr>
        <w:t>。</w:t>
      </w:r>
    </w:p>
    <w:p>
      <w:pPr>
        <w:pStyle w:val="5"/>
        <w:spacing w:before="65" w:line="580" w:lineRule="exact"/>
        <w:ind w:left="0" w:firstLine="640" w:firstLineChars="200"/>
        <w:rPr>
          <w:rFonts w:hint="eastAsia" w:ascii="仿宋" w:hAnsi="仿宋" w:eastAsia="仿宋" w:cs="仿宋"/>
          <w:sz w:val="32"/>
          <w:szCs w:val="32"/>
        </w:rPr>
      </w:pPr>
      <w:r>
        <w:rPr>
          <w:rFonts w:hint="eastAsia" w:ascii="仿宋" w:hAnsi="仿宋" w:eastAsia="仿宋" w:cs="仿宋"/>
          <w:sz w:val="32"/>
          <w:szCs w:val="32"/>
        </w:rPr>
        <w:t>注：</w:t>
      </w:r>
      <w:r>
        <w:rPr>
          <w:rFonts w:hint="eastAsia" w:ascii="仿宋" w:hAnsi="仿宋" w:eastAsia="仿宋" w:cs="仿宋"/>
          <w:b/>
          <w:bCs/>
          <w:sz w:val="32"/>
          <w:szCs w:val="32"/>
          <w:lang w:eastAsia="zh-CN"/>
        </w:rPr>
        <w:t>自选套路</w:t>
      </w:r>
      <w:r>
        <w:rPr>
          <w:rFonts w:hint="eastAsia" w:ascii="仿宋" w:hAnsi="仿宋" w:eastAsia="仿宋" w:cs="仿宋"/>
          <w:sz w:val="32"/>
          <w:szCs w:val="32"/>
          <w:lang w:eastAsia="zh-CN"/>
        </w:rPr>
        <w:t>是指竞技武术套路</w:t>
      </w:r>
      <w:r>
        <w:rPr>
          <w:rFonts w:hint="eastAsia" w:ascii="仿宋" w:hAnsi="仿宋" w:eastAsia="仿宋" w:cs="仿宋"/>
          <w:sz w:val="32"/>
          <w:szCs w:val="32"/>
        </w:rPr>
        <w:t>，</w:t>
      </w:r>
      <w:r>
        <w:rPr>
          <w:rFonts w:hint="eastAsia" w:ascii="仿宋" w:hAnsi="仿宋" w:eastAsia="仿宋" w:cs="仿宋"/>
          <w:sz w:val="32"/>
          <w:szCs w:val="32"/>
          <w:lang w:eastAsia="zh-CN"/>
        </w:rPr>
        <w:t>限报于</w:t>
      </w:r>
      <w:r>
        <w:rPr>
          <w:rFonts w:hint="eastAsia" w:ascii="仿宋" w:hAnsi="仿宋" w:eastAsia="仿宋" w:cs="仿宋"/>
          <w:b/>
          <w:bCs/>
          <w:sz w:val="32"/>
          <w:szCs w:val="32"/>
          <w:lang w:eastAsia="zh-CN"/>
        </w:rPr>
        <w:t>甲、乙组；规定套路</w:t>
      </w:r>
      <w:r>
        <w:rPr>
          <w:rFonts w:hint="eastAsia" w:ascii="仿宋" w:hAnsi="仿宋" w:eastAsia="仿宋" w:cs="仿宋"/>
          <w:sz w:val="32"/>
          <w:szCs w:val="32"/>
          <w:lang w:eastAsia="zh-CN"/>
        </w:rPr>
        <w:t>是国家规定</w:t>
      </w:r>
      <w:r>
        <w:rPr>
          <w:rFonts w:hint="eastAsia" w:ascii="仿宋" w:hAnsi="仿宋" w:eastAsia="仿宋" w:cs="仿宋"/>
          <w:b/>
          <w:bCs/>
          <w:sz w:val="32"/>
          <w:szCs w:val="32"/>
          <w:lang w:eastAsia="zh-CN"/>
        </w:rPr>
        <w:t>第三套竞赛套路</w:t>
      </w:r>
      <w:r>
        <w:rPr>
          <w:rFonts w:hint="eastAsia" w:ascii="仿宋" w:hAnsi="仿宋" w:eastAsia="仿宋" w:cs="仿宋"/>
          <w:sz w:val="32"/>
          <w:szCs w:val="32"/>
          <w:lang w:eastAsia="zh-CN"/>
        </w:rPr>
        <w:t>，限报于</w:t>
      </w:r>
      <w:r>
        <w:rPr>
          <w:rFonts w:hint="eastAsia" w:ascii="仿宋" w:hAnsi="仿宋" w:eastAsia="仿宋" w:cs="仿宋"/>
          <w:b/>
          <w:bCs/>
          <w:sz w:val="32"/>
          <w:szCs w:val="32"/>
          <w:lang w:eastAsia="zh-CN"/>
        </w:rPr>
        <w:t>丙组，</w:t>
      </w:r>
      <w:r>
        <w:rPr>
          <w:rFonts w:hint="eastAsia" w:ascii="仿宋" w:hAnsi="仿宋" w:eastAsia="仿宋" w:cs="仿宋"/>
          <w:sz w:val="32"/>
          <w:szCs w:val="32"/>
        </w:rPr>
        <w:t>如出现</w:t>
      </w:r>
      <w:r>
        <w:rPr>
          <w:rFonts w:hint="eastAsia" w:ascii="仿宋" w:hAnsi="仿宋" w:eastAsia="仿宋" w:cs="仿宋"/>
          <w:sz w:val="32"/>
          <w:szCs w:val="32"/>
          <w:lang w:eastAsia="zh-CN"/>
        </w:rPr>
        <w:t>不符</w:t>
      </w:r>
      <w:r>
        <w:rPr>
          <w:rFonts w:hint="eastAsia" w:ascii="仿宋" w:hAnsi="仿宋" w:eastAsia="仿宋" w:cs="仿宋"/>
          <w:sz w:val="32"/>
          <w:szCs w:val="32"/>
        </w:rPr>
        <w:t>，则按演练与所报项目不符，裁判长扣</w:t>
      </w:r>
      <w:r>
        <w:rPr>
          <w:rFonts w:hint="eastAsia" w:ascii="仿宋" w:hAnsi="仿宋" w:eastAsia="仿宋" w:cs="仿宋"/>
          <w:sz w:val="32"/>
          <w:szCs w:val="32"/>
          <w:lang w:val="en-US"/>
        </w:rPr>
        <w:t>1分。</w:t>
      </w:r>
    </w:p>
    <w:p>
      <w:pPr>
        <w:spacing w:line="580" w:lineRule="exact"/>
        <w:ind w:firstLine="640" w:firstLineChars="200"/>
        <w:rPr>
          <w:rFonts w:hint="eastAsia" w:ascii="方正黑体_GBK" w:hAnsi="方正黑体_GBK" w:eastAsia="方正黑体_GBK" w:cs="方正黑体_GBK"/>
          <w:b w:val="0"/>
          <w:bCs/>
          <w:color w:val="auto"/>
          <w:sz w:val="32"/>
          <w:szCs w:val="32"/>
        </w:rPr>
      </w:pPr>
      <w:r>
        <w:rPr>
          <w:rFonts w:hint="eastAsia" w:ascii="方正黑体_GBK" w:hAnsi="方正黑体_GBK" w:eastAsia="方正黑体_GBK" w:cs="方正黑体_GBK"/>
          <w:b w:val="0"/>
          <w:bCs/>
          <w:color w:val="auto"/>
          <w:sz w:val="32"/>
          <w:szCs w:val="32"/>
          <w:lang w:eastAsia="zh-CN"/>
        </w:rPr>
        <w:t>五</w:t>
      </w:r>
      <w:r>
        <w:rPr>
          <w:rFonts w:hint="eastAsia" w:ascii="方正黑体_GBK" w:hAnsi="方正黑体_GBK" w:eastAsia="方正黑体_GBK" w:cs="方正黑体_GBK"/>
          <w:b w:val="0"/>
          <w:bCs/>
          <w:color w:val="auto"/>
          <w:sz w:val="32"/>
          <w:szCs w:val="32"/>
        </w:rPr>
        <w:t>、参赛年龄</w:t>
      </w:r>
      <w:r>
        <w:rPr>
          <w:rFonts w:hint="eastAsia" w:ascii="方正黑体_GBK" w:hAnsi="方正黑体_GBK" w:eastAsia="方正黑体_GBK" w:cs="方正黑体_GBK"/>
          <w:b w:val="0"/>
          <w:bCs/>
          <w:color w:val="auto"/>
          <w:sz w:val="32"/>
          <w:szCs w:val="32"/>
          <w:lang w:eastAsia="zh-CN"/>
        </w:rPr>
        <w:t>及人数规定</w:t>
      </w:r>
      <w:r>
        <w:rPr>
          <w:rFonts w:hint="eastAsia" w:ascii="方正黑体_GBK" w:hAnsi="方正黑体_GBK" w:eastAsia="方正黑体_GBK" w:cs="方正黑体_GBK"/>
          <w:b w:val="0"/>
          <w:bCs/>
          <w:color w:val="auto"/>
          <w:sz w:val="32"/>
          <w:szCs w:val="32"/>
        </w:rPr>
        <w:t xml:space="preserve"> </w:t>
      </w:r>
    </w:p>
    <w:p>
      <w:pPr>
        <w:pStyle w:val="5"/>
        <w:spacing w:before="65" w:line="580" w:lineRule="exact"/>
        <w:ind w:left="0"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（一）年龄规定</w:t>
      </w:r>
    </w:p>
    <w:p>
      <w:pPr>
        <w:pStyle w:val="5"/>
        <w:spacing w:before="65" w:line="580" w:lineRule="exact"/>
        <w:ind w:left="0"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甲</w:t>
      </w:r>
      <w:r>
        <w:rPr>
          <w:rFonts w:hint="eastAsia" w:ascii="仿宋" w:hAnsi="仿宋" w:eastAsia="仿宋" w:cs="仿宋"/>
          <w:color w:val="auto"/>
          <w:sz w:val="32"/>
          <w:szCs w:val="32"/>
        </w:rPr>
        <w:t>组：20</w:t>
      </w:r>
      <w:r>
        <w:rPr>
          <w:rFonts w:hint="eastAsia" w:ascii="仿宋" w:hAnsi="仿宋" w:eastAsia="仿宋" w:cs="仿宋"/>
          <w:color w:val="auto"/>
          <w:sz w:val="32"/>
          <w:szCs w:val="32"/>
          <w:lang w:val="en-US" w:eastAsia="zh-CN"/>
        </w:rPr>
        <w:t>07</w:t>
      </w:r>
      <w:r>
        <w:rPr>
          <w:rFonts w:hint="eastAsia" w:ascii="仿宋" w:hAnsi="仿宋" w:eastAsia="仿宋" w:cs="仿宋"/>
          <w:color w:val="auto"/>
          <w:sz w:val="32"/>
          <w:szCs w:val="32"/>
        </w:rPr>
        <w:t>-20</w:t>
      </w:r>
      <w:r>
        <w:rPr>
          <w:rFonts w:hint="eastAsia" w:ascii="仿宋" w:hAnsi="仿宋" w:eastAsia="仿宋" w:cs="仿宋"/>
          <w:color w:val="auto"/>
          <w:sz w:val="32"/>
          <w:szCs w:val="32"/>
          <w:lang w:val="en-US" w:eastAsia="zh-CN"/>
        </w:rPr>
        <w:t>09</w:t>
      </w:r>
      <w:r>
        <w:rPr>
          <w:rFonts w:hint="eastAsia" w:ascii="仿宋" w:hAnsi="仿宋" w:eastAsia="仿宋" w:cs="仿宋"/>
          <w:color w:val="auto"/>
          <w:sz w:val="32"/>
          <w:szCs w:val="32"/>
        </w:rPr>
        <w:t>年</w:t>
      </w:r>
    </w:p>
    <w:p>
      <w:pPr>
        <w:pStyle w:val="5"/>
        <w:spacing w:before="65" w:line="580" w:lineRule="exact"/>
        <w:ind w:left="0"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乙</w:t>
      </w:r>
      <w:r>
        <w:rPr>
          <w:rFonts w:hint="eastAsia" w:ascii="仿宋" w:hAnsi="仿宋" w:eastAsia="仿宋" w:cs="仿宋"/>
          <w:color w:val="auto"/>
          <w:sz w:val="32"/>
          <w:szCs w:val="32"/>
        </w:rPr>
        <w:t>组:</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20</w:t>
      </w:r>
      <w:r>
        <w:rPr>
          <w:rFonts w:hint="eastAsia" w:ascii="仿宋" w:hAnsi="仿宋" w:eastAsia="仿宋" w:cs="仿宋"/>
          <w:color w:val="auto"/>
          <w:sz w:val="32"/>
          <w:szCs w:val="32"/>
          <w:lang w:val="en-US" w:eastAsia="zh-CN"/>
        </w:rPr>
        <w:t>010</w:t>
      </w:r>
      <w:r>
        <w:rPr>
          <w:rFonts w:hint="eastAsia" w:ascii="仿宋" w:hAnsi="仿宋" w:eastAsia="仿宋" w:cs="仿宋"/>
          <w:color w:val="auto"/>
          <w:sz w:val="32"/>
          <w:szCs w:val="32"/>
        </w:rPr>
        <w:t>-20</w:t>
      </w:r>
      <w:r>
        <w:rPr>
          <w:rFonts w:hint="eastAsia" w:ascii="仿宋" w:hAnsi="仿宋" w:eastAsia="仿宋" w:cs="仿宋"/>
          <w:color w:val="auto"/>
          <w:sz w:val="32"/>
          <w:szCs w:val="32"/>
          <w:lang w:val="en-US" w:eastAsia="zh-CN"/>
        </w:rPr>
        <w:t>12</w:t>
      </w:r>
      <w:r>
        <w:rPr>
          <w:rFonts w:hint="eastAsia" w:ascii="仿宋" w:hAnsi="仿宋" w:eastAsia="仿宋" w:cs="仿宋"/>
          <w:color w:val="auto"/>
          <w:sz w:val="32"/>
          <w:szCs w:val="32"/>
        </w:rPr>
        <w:t>年</w:t>
      </w:r>
    </w:p>
    <w:p>
      <w:pPr>
        <w:pStyle w:val="5"/>
        <w:spacing w:before="65" w:line="580" w:lineRule="exact"/>
        <w:ind w:left="0" w:leftChars="0"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丙</w:t>
      </w:r>
      <w:r>
        <w:rPr>
          <w:rFonts w:hint="eastAsia" w:ascii="仿宋" w:hAnsi="仿宋" w:eastAsia="仿宋" w:cs="仿宋"/>
          <w:color w:val="auto"/>
          <w:sz w:val="32"/>
          <w:szCs w:val="32"/>
        </w:rPr>
        <w:t>组：20</w:t>
      </w:r>
      <w:r>
        <w:rPr>
          <w:rFonts w:hint="eastAsia" w:ascii="仿宋" w:hAnsi="仿宋" w:eastAsia="仿宋" w:cs="仿宋"/>
          <w:color w:val="auto"/>
          <w:sz w:val="32"/>
          <w:szCs w:val="32"/>
          <w:lang w:val="en-US" w:eastAsia="zh-CN"/>
        </w:rPr>
        <w:t>13</w:t>
      </w:r>
      <w:r>
        <w:rPr>
          <w:rFonts w:hint="eastAsia" w:ascii="仿宋" w:hAnsi="仿宋" w:eastAsia="仿宋" w:cs="仿宋"/>
          <w:color w:val="auto"/>
          <w:sz w:val="32"/>
          <w:szCs w:val="32"/>
        </w:rPr>
        <w:t>年</w:t>
      </w:r>
      <w:r>
        <w:rPr>
          <w:rFonts w:hint="eastAsia" w:ascii="仿宋" w:hAnsi="仿宋" w:eastAsia="仿宋" w:cs="仿宋"/>
          <w:color w:val="auto"/>
          <w:sz w:val="32"/>
          <w:szCs w:val="32"/>
          <w:lang w:eastAsia="zh-CN"/>
        </w:rPr>
        <w:t>及以后</w:t>
      </w:r>
    </w:p>
    <w:p>
      <w:pPr>
        <w:pStyle w:val="5"/>
        <w:spacing w:before="65" w:line="580" w:lineRule="exact"/>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）每单位可报领队、队医各</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名，教练员</w:t>
      </w:r>
      <w:r>
        <w:rPr>
          <w:rFonts w:hint="eastAsia" w:ascii="仿宋" w:hAnsi="仿宋" w:eastAsia="仿宋" w:cs="仿宋"/>
          <w:sz w:val="32"/>
          <w:szCs w:val="32"/>
          <w:lang w:val="en-US" w:eastAsia="zh-CN"/>
        </w:rPr>
        <w:t>2名，每组别可报男、女运动员各4人，各运动队领队、教练员、队医只能代表一个单位参赛。</w:t>
      </w:r>
    </w:p>
    <w:p>
      <w:pPr>
        <w:pStyle w:val="5"/>
        <w:spacing w:before="65" w:line="580" w:lineRule="exact"/>
        <w:ind w:left="0" w:leftChars="0"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（三）各单位每个单项限报男、女各2人；每名运动员可在拳术、长器械、短器械类项目中选择共2个单项的比赛，且每个类别只能选择1 个单项（如报了长拳则不能再报南拳），丙组每名运动员限报1项全能，</w:t>
      </w:r>
    </w:p>
    <w:p>
      <w:pPr>
        <w:pStyle w:val="5"/>
        <w:numPr>
          <w:ilvl w:val="0"/>
          <w:numId w:val="0"/>
        </w:numPr>
        <w:spacing w:before="65" w:line="58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（四）</w:t>
      </w:r>
      <w:r>
        <w:rPr>
          <w:rFonts w:hint="eastAsia" w:ascii="仿宋" w:hAnsi="仿宋" w:eastAsia="仿宋" w:cs="仿宋"/>
          <w:b w:val="0"/>
          <w:bCs/>
          <w:sz w:val="32"/>
          <w:szCs w:val="32"/>
          <w:lang w:val="en-US"/>
        </w:rPr>
        <w:t>各</w:t>
      </w:r>
      <w:r>
        <w:rPr>
          <w:rFonts w:hint="eastAsia" w:ascii="仿宋" w:hAnsi="仿宋" w:eastAsia="仿宋" w:cs="仿宋"/>
          <w:b w:val="0"/>
          <w:bCs/>
          <w:sz w:val="32"/>
          <w:szCs w:val="32"/>
          <w:lang w:val="en-US" w:eastAsia="zh-CN"/>
        </w:rPr>
        <w:t>单</w:t>
      </w:r>
      <w:r>
        <w:rPr>
          <w:rFonts w:hint="eastAsia" w:ascii="仿宋" w:hAnsi="仿宋" w:eastAsia="仿宋" w:cs="仿宋"/>
          <w:b w:val="0"/>
          <w:bCs/>
          <w:sz w:val="32"/>
          <w:szCs w:val="32"/>
          <w:lang w:val="en-US"/>
        </w:rPr>
        <w:t>项</w:t>
      </w:r>
      <w:r>
        <w:rPr>
          <w:rFonts w:hint="eastAsia" w:ascii="仿宋" w:hAnsi="仿宋" w:eastAsia="仿宋" w:cs="仿宋"/>
          <w:b w:val="0"/>
          <w:bCs/>
          <w:sz w:val="32"/>
          <w:szCs w:val="32"/>
          <w:lang w:val="en-US" w:eastAsia="zh-CN"/>
        </w:rPr>
        <w:t>（含集体）</w:t>
      </w:r>
      <w:r>
        <w:rPr>
          <w:rFonts w:hint="eastAsia" w:ascii="仿宋" w:hAnsi="仿宋" w:eastAsia="仿宋" w:cs="仿宋"/>
          <w:b w:val="0"/>
          <w:bCs/>
          <w:sz w:val="32"/>
          <w:szCs w:val="32"/>
          <w:lang w:val="en-US"/>
        </w:rPr>
        <w:t>报名人数不足3人</w:t>
      </w:r>
      <w:r>
        <w:rPr>
          <w:rFonts w:hint="eastAsia" w:ascii="仿宋" w:hAnsi="仿宋" w:eastAsia="仿宋" w:cs="仿宋"/>
          <w:b w:val="0"/>
          <w:bCs/>
          <w:sz w:val="32"/>
          <w:szCs w:val="32"/>
          <w:lang w:val="en-US" w:eastAsia="zh-CN"/>
        </w:rPr>
        <w:t>（队）</w:t>
      </w:r>
      <w:r>
        <w:rPr>
          <w:rFonts w:hint="eastAsia" w:ascii="仿宋" w:hAnsi="仿宋" w:eastAsia="仿宋" w:cs="仿宋"/>
          <w:b w:val="0"/>
          <w:bCs/>
          <w:sz w:val="32"/>
          <w:szCs w:val="32"/>
          <w:lang w:val="en-US"/>
        </w:rPr>
        <w:t>，则取消该项比赛。</w:t>
      </w:r>
    </w:p>
    <w:p>
      <w:pPr>
        <w:spacing w:line="580" w:lineRule="exact"/>
        <w:ind w:firstLine="640" w:firstLineChars="200"/>
        <w:rPr>
          <w:rFonts w:hint="eastAsia" w:ascii="方正黑体_GBK" w:hAnsi="方正黑体_GBK" w:eastAsia="方正黑体_GBK" w:cs="方正黑体_GBK"/>
          <w:b w:val="0"/>
          <w:bCs/>
          <w:sz w:val="32"/>
          <w:szCs w:val="32"/>
          <w:lang w:eastAsia="zh-CN"/>
        </w:rPr>
      </w:pPr>
      <w:r>
        <w:rPr>
          <w:rFonts w:hint="eastAsia" w:ascii="方正黑体_GBK" w:hAnsi="方正黑体_GBK" w:eastAsia="方正黑体_GBK" w:cs="方正黑体_GBK"/>
          <w:b w:val="0"/>
          <w:bCs/>
          <w:sz w:val="32"/>
          <w:szCs w:val="32"/>
          <w:lang w:eastAsia="zh-CN"/>
        </w:rPr>
        <w:t>六、参加办法</w:t>
      </w:r>
    </w:p>
    <w:p>
      <w:p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（一）各县（市、区）文化广电旅游体育局组织各县（市、区）代表队参赛；</w:t>
      </w:r>
    </w:p>
    <w:p>
      <w:p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（二）各县（市、区）教育局遴选各组别</w:t>
      </w:r>
      <w:r>
        <w:rPr>
          <w:rFonts w:hint="eastAsia" w:ascii="仿宋" w:hAnsi="仿宋" w:eastAsia="仿宋" w:cs="仿宋"/>
          <w:b w:val="0"/>
          <w:bCs/>
          <w:sz w:val="32"/>
          <w:szCs w:val="32"/>
          <w:lang w:val="en-US" w:eastAsia="zh-CN"/>
        </w:rPr>
        <w:t>1-3</w:t>
      </w:r>
      <w:r>
        <w:rPr>
          <w:rFonts w:hint="eastAsia" w:ascii="仿宋" w:hAnsi="仿宋" w:eastAsia="仿宋" w:cs="仿宋"/>
          <w:b w:val="0"/>
          <w:bCs/>
          <w:sz w:val="32"/>
          <w:szCs w:val="32"/>
          <w:lang w:eastAsia="zh-CN"/>
        </w:rPr>
        <w:t>所学校为代表单位参赛（不允许联合组队），市级以上体育传统项目（武术</w:t>
      </w:r>
      <w:r>
        <w:rPr>
          <w:rFonts w:hint="eastAsia" w:ascii="仿宋" w:hAnsi="仿宋" w:eastAsia="仿宋" w:cs="仿宋"/>
          <w:b w:val="0"/>
          <w:bCs/>
          <w:sz w:val="32"/>
          <w:szCs w:val="32"/>
          <w:lang w:val="en-US" w:eastAsia="zh-CN"/>
        </w:rPr>
        <w:t>)</w:t>
      </w:r>
      <w:r>
        <w:rPr>
          <w:rFonts w:hint="eastAsia" w:ascii="仿宋" w:hAnsi="仿宋" w:eastAsia="仿宋" w:cs="仿宋"/>
          <w:b w:val="0"/>
          <w:bCs/>
          <w:sz w:val="32"/>
          <w:szCs w:val="32"/>
          <w:lang w:eastAsia="zh-CN"/>
        </w:rPr>
        <w:t>学校须组队参加；</w:t>
      </w:r>
    </w:p>
    <w:p>
      <w:p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（三）市直各学校可直接报名参赛。</w:t>
      </w:r>
    </w:p>
    <w:p>
      <w:pPr>
        <w:spacing w:line="580" w:lineRule="exact"/>
        <w:ind w:firstLine="640" w:firstLineChars="200"/>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lang w:eastAsia="zh-CN"/>
        </w:rPr>
        <w:t>七</w:t>
      </w:r>
      <w:r>
        <w:rPr>
          <w:rFonts w:hint="eastAsia" w:ascii="方正黑体_GBK" w:hAnsi="方正黑体_GBK" w:eastAsia="方正黑体_GBK" w:cs="方正黑体_GBK"/>
          <w:b w:val="0"/>
          <w:bCs/>
          <w:sz w:val="32"/>
          <w:szCs w:val="32"/>
        </w:rPr>
        <w:t>、参赛资格</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color w:val="auto"/>
          <w:sz w:val="32"/>
          <w:szCs w:val="32"/>
          <w:lang w:eastAsia="zh-CN"/>
        </w:rPr>
        <w:t>）以各县</w:t>
      </w:r>
      <w:r>
        <w:rPr>
          <w:rFonts w:hint="eastAsia" w:ascii="仿宋_GB2312" w:hAnsi="仿宋_GB2312" w:eastAsia="仿宋_GB2312" w:cs="仿宋_GB2312"/>
          <w:color w:val="auto"/>
          <w:sz w:val="32"/>
          <w:szCs w:val="32"/>
        </w:rPr>
        <w:t>（市</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区）</w:t>
      </w:r>
      <w:r>
        <w:rPr>
          <w:rFonts w:hint="eastAsia" w:ascii="仿宋_GB2312" w:hAnsi="仿宋_GB2312" w:eastAsia="仿宋_GB2312" w:cs="仿宋_GB2312"/>
          <w:color w:val="auto"/>
          <w:sz w:val="32"/>
          <w:szCs w:val="32"/>
          <w:lang w:eastAsia="zh-CN"/>
        </w:rPr>
        <w:t>为单位报名参赛的</w:t>
      </w:r>
      <w:r>
        <w:rPr>
          <w:rFonts w:hint="eastAsia" w:ascii="仿宋_GB2312" w:hAnsi="仿宋_GB2312" w:eastAsia="仿宋_GB2312" w:cs="仿宋_GB2312"/>
          <w:sz w:val="32"/>
          <w:szCs w:val="32"/>
        </w:rPr>
        <w:t>运动员需具有代表单位户籍的二代居民身份证</w:t>
      </w:r>
      <w:r>
        <w:rPr>
          <w:rFonts w:hint="eastAsia" w:ascii="仿宋_GB2312" w:hAnsi="仿宋_GB2312" w:eastAsia="仿宋_GB2312" w:cs="仿宋_GB2312"/>
          <w:sz w:val="32"/>
          <w:szCs w:val="32"/>
          <w:lang w:eastAsia="zh-CN"/>
        </w:rPr>
        <w:t>或</w:t>
      </w:r>
      <w:r>
        <w:rPr>
          <w:rFonts w:hint="eastAsia" w:ascii="仿宋_GB2312" w:hAnsi="仿宋_GB2312" w:eastAsia="仿宋_GB2312" w:cs="仿宋_GB2312"/>
          <w:sz w:val="32"/>
          <w:szCs w:val="32"/>
        </w:rPr>
        <w:t>港澳台</w:t>
      </w:r>
      <w:r>
        <w:rPr>
          <w:rFonts w:hint="eastAsia" w:ascii="仿宋_GB2312" w:hAnsi="仿宋_GB2312" w:eastAsia="仿宋_GB2312" w:cs="仿宋_GB2312"/>
          <w:sz w:val="32"/>
          <w:szCs w:val="32"/>
          <w:lang w:eastAsia="zh-CN"/>
        </w:rPr>
        <w:t>居民居住</w:t>
      </w:r>
      <w:r>
        <w:rPr>
          <w:rFonts w:hint="eastAsia" w:ascii="仿宋_GB2312" w:hAnsi="仿宋_GB2312" w:eastAsia="仿宋_GB2312" w:cs="仿宋_GB2312"/>
          <w:sz w:val="32"/>
          <w:szCs w:val="32"/>
        </w:rPr>
        <w:t>证</w:t>
      </w:r>
      <w:r>
        <w:rPr>
          <w:rFonts w:hint="eastAsia" w:ascii="仿宋_GB2312" w:hAnsi="仿宋_GB2312" w:eastAsia="仿宋_GB2312" w:cs="仿宋_GB2312"/>
          <w:sz w:val="32"/>
          <w:szCs w:val="32"/>
          <w:lang w:eastAsia="zh-CN"/>
        </w:rPr>
        <w:t>、外国人永久居留身份证；</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）非</w:t>
      </w:r>
      <w:r>
        <w:rPr>
          <w:rFonts w:hint="eastAsia" w:ascii="仿宋_GB2312" w:hAnsi="仿宋_GB2312" w:eastAsia="仿宋_GB2312" w:cs="仿宋_GB2312"/>
          <w:sz w:val="32"/>
          <w:szCs w:val="32"/>
          <w:lang w:eastAsia="zh-CN"/>
        </w:rPr>
        <w:t>各县</w:t>
      </w:r>
      <w:r>
        <w:rPr>
          <w:rFonts w:hint="eastAsia" w:ascii="仿宋_GB2312" w:hAnsi="仿宋_GB2312" w:eastAsia="仿宋_GB2312" w:cs="仿宋_GB2312"/>
          <w:sz w:val="32"/>
          <w:szCs w:val="32"/>
        </w:rPr>
        <w:t>（市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区）代表单位户籍的运动员参加比赛，需出具二代</w:t>
      </w:r>
      <w:r>
        <w:rPr>
          <w:rFonts w:hint="eastAsia" w:ascii="仿宋_GB2312" w:hAnsi="仿宋_GB2312" w:eastAsia="仿宋_GB2312" w:cs="仿宋_GB2312"/>
          <w:sz w:val="32"/>
          <w:szCs w:val="32"/>
          <w:lang w:eastAsia="zh-CN"/>
        </w:rPr>
        <w:t>居民</w:t>
      </w:r>
      <w:r>
        <w:rPr>
          <w:rFonts w:hint="eastAsia" w:ascii="仿宋_GB2312" w:hAnsi="仿宋_GB2312" w:eastAsia="仿宋_GB2312" w:cs="仿宋_GB2312"/>
          <w:sz w:val="32"/>
          <w:szCs w:val="32"/>
        </w:rPr>
        <w:t>身份证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港澳台</w:t>
      </w:r>
      <w:r>
        <w:rPr>
          <w:rFonts w:hint="eastAsia" w:ascii="仿宋_GB2312" w:hAnsi="仿宋_GB2312" w:eastAsia="仿宋_GB2312" w:cs="仿宋_GB2312"/>
          <w:sz w:val="32"/>
          <w:szCs w:val="32"/>
          <w:lang w:eastAsia="zh-CN"/>
        </w:rPr>
        <w:t>居民居住</w:t>
      </w:r>
      <w:r>
        <w:rPr>
          <w:rFonts w:hint="eastAsia" w:ascii="仿宋_GB2312" w:hAnsi="仿宋_GB2312" w:eastAsia="仿宋_GB2312" w:cs="仿宋_GB2312"/>
          <w:sz w:val="32"/>
          <w:szCs w:val="32"/>
        </w:rPr>
        <w:t>证或</w:t>
      </w:r>
      <w:r>
        <w:rPr>
          <w:rFonts w:hint="eastAsia" w:ascii="仿宋_GB2312" w:hAnsi="仿宋_GB2312" w:eastAsia="仿宋_GB2312" w:cs="仿宋_GB2312"/>
          <w:sz w:val="32"/>
          <w:szCs w:val="32"/>
          <w:lang w:eastAsia="zh-CN"/>
        </w:rPr>
        <w:t>外国人永久居留身份证</w:t>
      </w:r>
      <w:r>
        <w:rPr>
          <w:rFonts w:hint="eastAsia" w:ascii="仿宋_GB2312" w:hAnsi="仿宋_GB2312" w:eastAsia="仿宋_GB2312" w:cs="仿宋_GB2312"/>
          <w:sz w:val="32"/>
          <w:szCs w:val="32"/>
        </w:rPr>
        <w:t>及就读代表单位所在地学校的《学生基本信息表》，信息表加盖学校及</w:t>
      </w:r>
      <w:r>
        <w:rPr>
          <w:rFonts w:hint="eastAsia" w:ascii="仿宋_GB2312" w:hAnsi="仿宋_GB2312" w:eastAsia="仿宋_GB2312" w:cs="仿宋_GB2312"/>
          <w:sz w:val="32"/>
          <w:szCs w:val="32"/>
          <w:lang w:eastAsia="zh-CN"/>
        </w:rPr>
        <w:t>代表</w:t>
      </w:r>
      <w:r>
        <w:rPr>
          <w:rFonts w:hint="eastAsia" w:ascii="仿宋_GB2312" w:hAnsi="仿宋_GB2312" w:eastAsia="仿宋_GB2312" w:cs="仿宋_GB2312"/>
          <w:sz w:val="32"/>
          <w:szCs w:val="32"/>
        </w:rPr>
        <w:t>单位公章（其它学籍证明不予受理）。如户籍与学籍不是同一代表单位，原则上以户籍所在单位优先报名参赛</w:t>
      </w:r>
      <w:r>
        <w:rPr>
          <w:rFonts w:hint="eastAsia" w:ascii="仿宋_GB2312" w:hAnsi="仿宋_GB2312" w:eastAsia="仿宋_GB2312" w:cs="仿宋_GB2312"/>
          <w:sz w:val="32"/>
          <w:szCs w:val="32"/>
          <w:lang w:eastAsia="zh-CN"/>
        </w:rPr>
        <w:t>；</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非江门市户籍市体育运动学校学籍的运动员参赛需符合以下任一规定：</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．有市体育运动学校出具输送证明的，可代表原输送单位参赛；</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．由参赛单位与市体育运动学校签定培训协议，并于每年4月30日前报市文化广电旅游体育局竞体科备案及公示无异议后，方可参加市青少年锦标赛</w:t>
      </w:r>
      <w:r>
        <w:rPr>
          <w:rFonts w:hint="eastAsia" w:ascii="仿宋_GB2312" w:hAnsi="仿宋_GB2312" w:eastAsia="仿宋_GB2312" w:cs="仿宋_GB2312"/>
          <w:sz w:val="32"/>
          <w:szCs w:val="32"/>
          <w:lang w:eastAsia="zh-CN"/>
        </w:rPr>
        <w:t>。</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（四）以学校为单位报名参赛的运动员</w:t>
      </w:r>
      <w:r>
        <w:rPr>
          <w:rFonts w:hint="eastAsia" w:ascii="仿宋_GB2312" w:hAnsi="仿宋_GB2312" w:eastAsia="仿宋_GB2312" w:cs="仿宋_GB2312"/>
          <w:color w:val="auto"/>
          <w:sz w:val="32"/>
          <w:szCs w:val="32"/>
        </w:rPr>
        <w:t>需出具二代居民身份证</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港澳台</w:t>
      </w:r>
      <w:r>
        <w:rPr>
          <w:rFonts w:hint="eastAsia" w:ascii="仿宋_GB2312" w:hAnsi="仿宋_GB2312" w:eastAsia="仿宋_GB2312" w:cs="仿宋_GB2312"/>
          <w:color w:val="auto"/>
          <w:sz w:val="32"/>
          <w:szCs w:val="32"/>
          <w:lang w:eastAsia="zh-CN"/>
        </w:rPr>
        <w:t>居民居住</w:t>
      </w:r>
      <w:r>
        <w:rPr>
          <w:rFonts w:hint="eastAsia" w:ascii="仿宋_GB2312" w:hAnsi="仿宋_GB2312" w:eastAsia="仿宋_GB2312" w:cs="仿宋_GB2312"/>
          <w:color w:val="auto"/>
          <w:sz w:val="32"/>
          <w:szCs w:val="32"/>
        </w:rPr>
        <w:t>证或</w:t>
      </w:r>
      <w:r>
        <w:rPr>
          <w:rFonts w:hint="eastAsia" w:ascii="仿宋_GB2312" w:hAnsi="仿宋_GB2312" w:eastAsia="仿宋_GB2312" w:cs="仿宋_GB2312"/>
          <w:color w:val="auto"/>
          <w:sz w:val="32"/>
          <w:szCs w:val="32"/>
          <w:lang w:eastAsia="zh-CN"/>
        </w:rPr>
        <w:t>外国人永久居留身份证</w:t>
      </w:r>
      <w:r>
        <w:rPr>
          <w:rFonts w:hint="eastAsia" w:ascii="仿宋_GB2312" w:hAnsi="仿宋_GB2312" w:eastAsia="仿宋_GB2312" w:cs="仿宋_GB2312"/>
          <w:color w:val="auto"/>
          <w:sz w:val="32"/>
          <w:szCs w:val="32"/>
        </w:rPr>
        <w:t>及具有</w:t>
      </w:r>
      <w:r>
        <w:rPr>
          <w:rFonts w:hint="eastAsia" w:ascii="仿宋_GB2312" w:hAnsi="仿宋_GB2312" w:eastAsia="仿宋_GB2312" w:cs="仿宋_GB2312"/>
          <w:color w:val="auto"/>
          <w:sz w:val="32"/>
          <w:szCs w:val="32"/>
          <w:lang w:eastAsia="zh-CN"/>
        </w:rPr>
        <w:t>就读参赛</w:t>
      </w:r>
      <w:r>
        <w:rPr>
          <w:rFonts w:hint="eastAsia" w:ascii="仿宋_GB2312" w:hAnsi="仿宋_GB2312" w:eastAsia="仿宋_GB2312" w:cs="仿宋_GB2312"/>
          <w:color w:val="auto"/>
          <w:sz w:val="32"/>
          <w:szCs w:val="32"/>
        </w:rPr>
        <w:t>学校半年</w:t>
      </w:r>
      <w:r>
        <w:rPr>
          <w:rFonts w:hint="eastAsia" w:ascii="仿宋_GB2312" w:hAnsi="仿宋_GB2312" w:eastAsia="仿宋_GB2312" w:cs="仿宋_GB2312"/>
          <w:color w:val="auto"/>
          <w:sz w:val="32"/>
          <w:szCs w:val="32"/>
          <w:lang w:eastAsia="zh-CN"/>
        </w:rPr>
        <w:t>以上学籍</w:t>
      </w:r>
      <w:r>
        <w:rPr>
          <w:rFonts w:hint="eastAsia" w:ascii="仿宋_GB2312" w:hAnsi="仿宋_GB2312" w:eastAsia="仿宋_GB2312" w:cs="仿宋_GB2312"/>
          <w:color w:val="auto"/>
          <w:sz w:val="32"/>
          <w:szCs w:val="32"/>
        </w:rPr>
        <w:t>的《学生基本信息表》，信息表加盖学校</w:t>
      </w:r>
      <w:r>
        <w:rPr>
          <w:rFonts w:hint="eastAsia" w:ascii="仿宋_GB2312" w:hAnsi="仿宋_GB2312" w:eastAsia="仿宋_GB2312" w:cs="仿宋_GB2312"/>
          <w:color w:val="auto"/>
          <w:sz w:val="32"/>
          <w:szCs w:val="32"/>
          <w:lang w:eastAsia="zh-CN"/>
        </w:rPr>
        <w:t>及所属地教育局</w:t>
      </w:r>
      <w:r>
        <w:rPr>
          <w:rFonts w:hint="eastAsia" w:ascii="仿宋_GB2312" w:hAnsi="仿宋_GB2312" w:eastAsia="仿宋_GB2312" w:cs="仿宋_GB2312"/>
          <w:color w:val="auto"/>
          <w:sz w:val="32"/>
          <w:szCs w:val="32"/>
        </w:rPr>
        <w:t>公章（其它学籍证明不予受理）。</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w:t>
      </w:r>
      <w:r>
        <w:rPr>
          <w:rFonts w:hint="eastAsia" w:ascii="仿宋_GB2312" w:hAnsi="仿宋_GB2312" w:eastAsia="仿宋_GB2312" w:cs="仿宋_GB2312"/>
          <w:b/>
          <w:bCs/>
          <w:color w:val="auto"/>
          <w:sz w:val="32"/>
          <w:szCs w:val="32"/>
          <w:highlight w:val="none"/>
          <w:lang w:eastAsia="zh-CN"/>
        </w:rPr>
        <w:t>凡代表江门市以外</w:t>
      </w:r>
      <w:r>
        <w:rPr>
          <w:rFonts w:hint="eastAsia" w:ascii="仿宋_GB2312" w:hAnsi="仿宋_GB2312" w:cs="仿宋_GB2312"/>
          <w:b/>
          <w:bCs/>
          <w:color w:val="auto"/>
          <w:sz w:val="32"/>
          <w:szCs w:val="32"/>
          <w:highlight w:val="none"/>
          <w:lang w:eastAsia="zh-CN"/>
        </w:rPr>
        <w:t>的</w:t>
      </w:r>
      <w:r>
        <w:rPr>
          <w:rFonts w:hint="eastAsia" w:ascii="仿宋_GB2312" w:hAnsi="仿宋_GB2312" w:eastAsia="仿宋_GB2312" w:cs="仿宋_GB2312"/>
          <w:b/>
          <w:bCs/>
          <w:color w:val="auto"/>
          <w:sz w:val="32"/>
          <w:szCs w:val="32"/>
          <w:highlight w:val="none"/>
          <w:lang w:eastAsia="zh-CN"/>
        </w:rPr>
        <w:t>其他地市在省体育局注册的运动员，不得报名参赛。</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（六）体检、保险</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参赛运动员赛前须经县级以上医院体检(体检内容必须包括心电图)，证明身体健康适合参加该项目运动方可报名参赛；</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2.所有参赛人员须</w:t>
      </w:r>
      <w:r>
        <w:rPr>
          <w:rFonts w:hint="eastAsia" w:ascii="仿宋_GB2312" w:hAnsi="仿宋_GB2312" w:eastAsia="仿宋_GB2312" w:cs="仿宋_GB2312"/>
          <w:color w:val="auto"/>
          <w:sz w:val="32"/>
          <w:szCs w:val="32"/>
          <w:lang w:eastAsia="zh-CN"/>
        </w:rPr>
        <w:t>购买比赛期间（含交通往返途中）的“人身意外伤害保险”，如未办理者，不予参赛。</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仿宋" w:hAnsi="仿宋" w:eastAsia="仿宋" w:cs="仿宋"/>
          <w:color w:val="auto"/>
          <w:sz w:val="32"/>
          <w:szCs w:val="32"/>
        </w:rPr>
      </w:pPr>
      <w:r>
        <w:rPr>
          <w:rFonts w:hint="eastAsia" w:ascii="仿宋_GB2312" w:hAnsi="仿宋_GB2312" w:eastAsia="仿宋_GB2312" w:cs="仿宋_GB2312"/>
          <w:color w:val="auto"/>
          <w:sz w:val="32"/>
          <w:szCs w:val="32"/>
          <w:lang w:eastAsia="zh-CN"/>
        </w:rPr>
        <w:t>（七）如发现有运动员弄虚作假，一经查实即取消该运动员参赛资格且不得换人，取消已取得的成绩</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追回奖品</w:t>
      </w:r>
      <w:r>
        <w:rPr>
          <w:rFonts w:hint="eastAsia" w:ascii="仿宋" w:hAnsi="仿宋" w:eastAsia="仿宋" w:cs="仿宋"/>
          <w:color w:val="auto"/>
          <w:sz w:val="32"/>
          <w:szCs w:val="32"/>
          <w:lang w:eastAsia="zh-CN"/>
        </w:rPr>
        <w:t>证书</w:t>
      </w:r>
      <w:r>
        <w:rPr>
          <w:rFonts w:hint="eastAsia" w:ascii="仿宋" w:hAnsi="仿宋" w:eastAsia="仿宋" w:cs="仿宋"/>
          <w:color w:val="auto"/>
          <w:sz w:val="32"/>
          <w:szCs w:val="32"/>
        </w:rPr>
        <w:t>，并通报批评。</w:t>
      </w:r>
    </w:p>
    <w:p>
      <w:pPr>
        <w:spacing w:line="580" w:lineRule="exact"/>
        <w:ind w:firstLine="640" w:firstLineChars="200"/>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lang w:eastAsia="zh-CN"/>
        </w:rPr>
        <w:t>八</w:t>
      </w:r>
      <w:r>
        <w:rPr>
          <w:rFonts w:hint="eastAsia" w:ascii="方正黑体_GBK" w:hAnsi="方正黑体_GBK" w:eastAsia="方正黑体_GBK" w:cs="方正黑体_GBK"/>
          <w:b w:val="0"/>
          <w:bCs/>
          <w:sz w:val="32"/>
          <w:szCs w:val="32"/>
        </w:rPr>
        <w:t>、竞赛办法</w:t>
      </w:r>
    </w:p>
    <w:p>
      <w:pPr>
        <w:pStyle w:val="5"/>
        <w:numPr>
          <w:ilvl w:val="0"/>
          <w:numId w:val="0"/>
        </w:numPr>
        <w:spacing w:before="65"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（一）</w:t>
      </w:r>
      <w:r>
        <w:rPr>
          <w:rStyle w:val="16"/>
          <w:rFonts w:hint="default" w:ascii="Times New Roman" w:hAnsi="Times New Roman" w:eastAsia="仿宋_GB2312" w:cs="Times New Roman"/>
          <w:color w:val="000000"/>
          <w:sz w:val="32"/>
          <w:szCs w:val="32"/>
          <w:highlight w:val="none"/>
        </w:rPr>
        <w:t>比赛执行最新版《2019国际武术套路竞赛规则》</w:t>
      </w:r>
      <w:r>
        <w:rPr>
          <w:rFonts w:hint="eastAsia" w:ascii="仿宋" w:hAnsi="仿宋" w:eastAsia="仿宋" w:cs="仿宋"/>
          <w:b w:val="0"/>
          <w:bCs/>
          <w:sz w:val="32"/>
          <w:szCs w:val="32"/>
          <w:lang w:eastAsia="zh-CN"/>
        </w:rPr>
        <w:t>。</w:t>
      </w:r>
    </w:p>
    <w:p>
      <w:pPr>
        <w:numPr>
          <w:ilvl w:val="0"/>
          <w:numId w:val="0"/>
        </w:num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（二）自选套路动作难度规定：</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Style w:val="16"/>
          <w:rFonts w:hint="default" w:ascii="Times New Roman" w:hAnsi="Times New Roman" w:eastAsia="仿宋_GB2312" w:cs="Times New Roman"/>
          <w:color w:val="000000"/>
          <w:sz w:val="32"/>
          <w:szCs w:val="32"/>
          <w:highlight w:val="none"/>
        </w:rPr>
      </w:pPr>
      <w:r>
        <w:rPr>
          <w:rFonts w:hint="eastAsia" w:ascii="仿宋" w:hAnsi="仿宋" w:eastAsia="仿宋" w:cs="仿宋"/>
          <w:b w:val="0"/>
          <w:bCs/>
          <w:sz w:val="32"/>
          <w:szCs w:val="32"/>
          <w:lang w:eastAsia="zh-CN"/>
        </w:rPr>
        <w:t>甲、乙组运动员</w:t>
      </w:r>
      <w:r>
        <w:rPr>
          <w:rStyle w:val="16"/>
          <w:rFonts w:hint="default" w:ascii="Times New Roman" w:hAnsi="Times New Roman" w:eastAsia="仿宋_GB2312" w:cs="Times New Roman"/>
          <w:color w:val="000000"/>
          <w:sz w:val="32"/>
          <w:szCs w:val="32"/>
          <w:highlight w:val="none"/>
        </w:rPr>
        <w:t>选报A级（平衡、腿法、跳跃和跌扑类）难度时，最多可选报3种不同类别的5个A级难度及连接难度，但必须先完成3种不同类别的A级难度后，其他A组难度才给予计算难度分和连接分。运动员选报不同等级的同一种技术类型的动作难度和连接难度，不得超过2次。超出规定者，按前2次计算难度分数。</w:t>
      </w:r>
    </w:p>
    <w:p>
      <w:pPr>
        <w:numPr>
          <w:ilvl w:val="0"/>
          <w:numId w:val="0"/>
        </w:num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（三）运动员必须选做规则中各项目要求的主要动作内容。</w:t>
      </w:r>
    </w:p>
    <w:p>
      <w:pPr>
        <w:numPr>
          <w:ilvl w:val="0"/>
          <w:numId w:val="0"/>
        </w:num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（四）集体基本功：</w:t>
      </w:r>
    </w:p>
    <w:p>
      <w:pPr>
        <w:numPr>
          <w:ilvl w:val="0"/>
          <w:numId w:val="0"/>
        </w:num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1．上场人数为 4 男 4 女，</w:t>
      </w:r>
      <w:r>
        <w:rPr>
          <w:rFonts w:hint="eastAsia" w:ascii="仿宋" w:hAnsi="仿宋" w:eastAsia="仿宋" w:cs="仿宋"/>
          <w:b w:val="0"/>
          <w:bCs/>
          <w:sz w:val="32"/>
          <w:szCs w:val="32"/>
          <w:lang w:val="en-US" w:eastAsia="zh-CN"/>
        </w:rPr>
        <w:t>每少1人，扣0.5分。</w:t>
      </w:r>
      <w:r>
        <w:rPr>
          <w:rFonts w:hint="eastAsia" w:ascii="仿宋" w:hAnsi="仿宋" w:eastAsia="仿宋" w:cs="仿宋"/>
          <w:b w:val="0"/>
          <w:bCs/>
          <w:sz w:val="32"/>
          <w:szCs w:val="32"/>
          <w:lang w:eastAsia="zh-CN"/>
        </w:rPr>
        <w:t>必须包括以下各组别的动作：</w:t>
      </w:r>
    </w:p>
    <w:p>
      <w:pPr>
        <w:numPr>
          <w:ilvl w:val="0"/>
          <w:numId w:val="0"/>
        </w:num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lang w:eastAsia="zh-CN"/>
        </w:rPr>
        <w:t>5种直摆性腿法（正踢、侧踢、里合、外摆、后踢），左右各3次以上；</w:t>
      </w:r>
    </w:p>
    <w:p>
      <w:pPr>
        <w:numPr>
          <w:ilvl w:val="0"/>
          <w:numId w:val="0"/>
        </w:num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w:t>
      </w: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lang w:eastAsia="zh-CN"/>
        </w:rPr>
        <w:t>3种屈伸性腿法（弹腿、蹬腿、侧踹腿），左右各3次以上；</w:t>
      </w:r>
    </w:p>
    <w:p>
      <w:pPr>
        <w:numPr>
          <w:ilvl w:val="0"/>
          <w:numId w:val="0"/>
        </w:num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w:t>
      </w:r>
      <w:r>
        <w:rPr>
          <w:rFonts w:hint="eastAsia" w:ascii="仿宋" w:hAnsi="仿宋" w:eastAsia="仿宋" w:cs="仿宋"/>
          <w:b w:val="0"/>
          <w:bCs/>
          <w:sz w:val="32"/>
          <w:szCs w:val="32"/>
          <w:lang w:val="en-US" w:eastAsia="zh-CN"/>
        </w:rPr>
        <w:t>3）</w:t>
      </w:r>
      <w:r>
        <w:rPr>
          <w:rFonts w:hint="eastAsia" w:ascii="仿宋" w:hAnsi="仿宋" w:eastAsia="仿宋" w:cs="仿宋"/>
          <w:b w:val="0"/>
          <w:bCs/>
          <w:sz w:val="32"/>
          <w:szCs w:val="32"/>
          <w:lang w:eastAsia="zh-CN"/>
        </w:rPr>
        <w:t>3种击拍性腿法（拍脚、里合击响、外摆击响），左右各3次以上；</w:t>
      </w:r>
    </w:p>
    <w:p>
      <w:pPr>
        <w:numPr>
          <w:ilvl w:val="0"/>
          <w:numId w:val="0"/>
        </w:num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w:t>
      </w:r>
      <w:r>
        <w:rPr>
          <w:rFonts w:hint="eastAsia" w:ascii="仿宋" w:hAnsi="仿宋" w:eastAsia="仿宋" w:cs="仿宋"/>
          <w:b w:val="0"/>
          <w:bCs/>
          <w:sz w:val="32"/>
          <w:szCs w:val="32"/>
          <w:lang w:val="en-US" w:eastAsia="zh-CN"/>
        </w:rPr>
        <w:t>4）</w:t>
      </w:r>
      <w:r>
        <w:rPr>
          <w:rFonts w:hint="eastAsia" w:ascii="仿宋" w:hAnsi="仿宋" w:eastAsia="仿宋" w:cs="仿宋"/>
          <w:b w:val="0"/>
          <w:bCs/>
          <w:sz w:val="32"/>
          <w:szCs w:val="32"/>
          <w:lang w:eastAsia="zh-CN"/>
        </w:rPr>
        <w:t>2种扫转性腿法（前扫腿、后扫腿）2次以上；</w:t>
      </w:r>
    </w:p>
    <w:p>
      <w:pPr>
        <w:numPr>
          <w:ilvl w:val="0"/>
          <w:numId w:val="0"/>
        </w:num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（5）5种跳跃动作（腾空飞脚、腾空摆莲、旋风脚、旋子、侧空翻）2次以上；</w:t>
      </w:r>
    </w:p>
    <w:p>
      <w:pPr>
        <w:numPr>
          <w:ilvl w:val="0"/>
          <w:numId w:val="2"/>
        </w:numPr>
        <w:spacing w:line="58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五种步型（弓、马、仆、虚、歇），左右各一次。</w:t>
      </w:r>
    </w:p>
    <w:p>
      <w:pPr>
        <w:pStyle w:val="2"/>
        <w:numPr>
          <w:ilvl w:val="0"/>
          <w:numId w:val="0"/>
        </w:numPr>
        <w:spacing w:line="580" w:lineRule="exact"/>
        <w:ind w:firstLine="68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（五）运动员的参赛服装、器械不做规定要求，集体项目音乐自备，赛前提交大会播放。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_GBK"/>
          <w:sz w:val="32"/>
          <w:szCs w:val="32"/>
        </w:rPr>
      </w:pPr>
      <w:r>
        <w:rPr>
          <w:rFonts w:hint="default" w:ascii="Times New Roman" w:hAnsi="Times New Roman" w:eastAsia="方正仿宋_GBK"/>
          <w:sz w:val="32"/>
          <w:szCs w:val="32"/>
        </w:rPr>
        <w:t>（</w:t>
      </w:r>
      <w:r>
        <w:rPr>
          <w:rFonts w:hint="eastAsia" w:ascii="Times New Roman" w:hAnsi="Times New Roman" w:eastAsia="方正仿宋_GBK"/>
          <w:sz w:val="32"/>
          <w:szCs w:val="32"/>
          <w:lang w:eastAsia="zh-CN"/>
        </w:rPr>
        <w:t>六</w:t>
      </w:r>
      <w:r>
        <w:rPr>
          <w:rFonts w:hint="default" w:ascii="Times New Roman" w:hAnsi="Times New Roman" w:eastAsia="方正仿宋_GBK"/>
          <w:sz w:val="32"/>
          <w:szCs w:val="32"/>
        </w:rPr>
        <w:t>）运动员（队）不得无故弃权。凡无故弃权者，取消该项目成绩，不得参加后续比赛，并依据《全国学生体育竞赛纪律处罚规定》有关规定进行处罚。</w:t>
      </w:r>
    </w:p>
    <w:p>
      <w:pPr>
        <w:pageBreakBefore w:val="0"/>
        <w:kinsoku/>
        <w:wordWrap/>
        <w:overflowPunct/>
        <w:topLinePunct w:val="0"/>
        <w:autoSpaceDE/>
        <w:autoSpaceDN/>
        <w:bidi w:val="0"/>
        <w:spacing w:line="580" w:lineRule="exact"/>
        <w:ind w:firstLine="640" w:firstLineChars="200"/>
        <w:textAlignment w:val="auto"/>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lang w:eastAsia="zh-CN"/>
        </w:rPr>
        <w:t>九</w:t>
      </w:r>
      <w:r>
        <w:rPr>
          <w:rFonts w:hint="eastAsia" w:ascii="方正黑体_GBK" w:hAnsi="方正黑体_GBK" w:eastAsia="方正黑体_GBK" w:cs="方正黑体_GBK"/>
          <w:b w:val="0"/>
          <w:bCs/>
          <w:sz w:val="32"/>
          <w:szCs w:val="32"/>
        </w:rPr>
        <w:t>、录取名次和计分办法</w:t>
      </w:r>
    </w:p>
    <w:p>
      <w:pPr>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 w:hAnsi="仿宋" w:eastAsia="仿宋" w:cs="仿宋"/>
          <w:color w:val="auto"/>
          <w:kern w:val="0"/>
          <w:sz w:val="32"/>
          <w:szCs w:val="32"/>
          <w:lang w:val="zh-CN" w:eastAsia="zh-CN" w:bidi="zh-CN"/>
        </w:rPr>
        <w:t>（一）</w:t>
      </w:r>
      <w:r>
        <w:rPr>
          <w:rFonts w:hint="eastAsia" w:ascii="仿宋" w:hAnsi="仿宋" w:eastAsia="仿宋" w:cs="仿宋"/>
          <w:color w:val="auto"/>
          <w:kern w:val="0"/>
          <w:sz w:val="32"/>
          <w:szCs w:val="32"/>
          <w:lang w:val="zh-CN" w:bidi="zh-CN"/>
        </w:rPr>
        <w:t>各单</w:t>
      </w:r>
      <w:r>
        <w:rPr>
          <w:rFonts w:hint="eastAsia" w:ascii="仿宋" w:hAnsi="仿宋" w:eastAsia="仿宋" w:cs="仿宋"/>
          <w:color w:val="auto"/>
          <w:sz w:val="32"/>
          <w:szCs w:val="32"/>
        </w:rPr>
        <w:t>项</w:t>
      </w:r>
      <w:r>
        <w:rPr>
          <w:rFonts w:hint="eastAsia" w:ascii="仿宋" w:hAnsi="仿宋" w:eastAsia="仿宋" w:cs="仿宋"/>
          <w:color w:val="auto"/>
          <w:sz w:val="32"/>
          <w:szCs w:val="32"/>
          <w:lang w:eastAsia="zh-CN"/>
        </w:rPr>
        <w:t>（含集体）</w:t>
      </w:r>
      <w:r>
        <w:rPr>
          <w:rFonts w:hint="eastAsia" w:ascii="仿宋" w:hAnsi="仿宋" w:eastAsia="仿宋" w:cs="仿宋"/>
          <w:color w:val="auto"/>
          <w:sz w:val="32"/>
          <w:szCs w:val="32"/>
        </w:rPr>
        <w:t>分别录取前</w:t>
      </w:r>
      <w:r>
        <w:rPr>
          <w:rFonts w:hint="eastAsia" w:ascii="仿宋" w:hAnsi="仿宋" w:eastAsia="仿宋" w:cs="仿宋"/>
          <w:color w:val="auto"/>
          <w:sz w:val="32"/>
          <w:szCs w:val="32"/>
          <w:lang w:eastAsia="zh-CN"/>
        </w:rPr>
        <w:t>八</w:t>
      </w:r>
      <w:r>
        <w:rPr>
          <w:rFonts w:hint="eastAsia" w:ascii="仿宋" w:hAnsi="仿宋" w:eastAsia="仿宋" w:cs="仿宋"/>
          <w:color w:val="auto"/>
          <w:sz w:val="32"/>
          <w:szCs w:val="32"/>
        </w:rPr>
        <w:t>名，不足</w:t>
      </w:r>
      <w:r>
        <w:rPr>
          <w:rFonts w:hint="eastAsia" w:ascii="仿宋" w:hAnsi="仿宋" w:eastAsia="仿宋" w:cs="仿宋"/>
          <w:color w:val="auto"/>
          <w:sz w:val="32"/>
          <w:szCs w:val="32"/>
          <w:lang w:eastAsia="zh-CN"/>
        </w:rPr>
        <w:t>八</w:t>
      </w:r>
      <w:r>
        <w:rPr>
          <w:rFonts w:hint="eastAsia" w:ascii="仿宋" w:hAnsi="仿宋" w:eastAsia="仿宋" w:cs="仿宋"/>
          <w:color w:val="auto"/>
          <w:sz w:val="32"/>
          <w:szCs w:val="32"/>
        </w:rPr>
        <w:t>人</w:t>
      </w:r>
      <w:r>
        <w:rPr>
          <w:rFonts w:hint="eastAsia" w:ascii="仿宋" w:hAnsi="仿宋" w:eastAsia="仿宋" w:cs="仿宋"/>
          <w:color w:val="auto"/>
          <w:sz w:val="32"/>
          <w:szCs w:val="32"/>
          <w:lang w:eastAsia="zh-CN"/>
        </w:rPr>
        <w:t>（队）</w:t>
      </w:r>
      <w:r>
        <w:rPr>
          <w:rFonts w:hint="eastAsia" w:ascii="仿宋" w:hAnsi="仿宋" w:eastAsia="仿宋" w:cs="仿宋"/>
          <w:color w:val="auto"/>
          <w:sz w:val="32"/>
          <w:szCs w:val="32"/>
        </w:rPr>
        <w:t>则全部录取，按9、7、6、5、4、3、</w:t>
      </w:r>
      <w:r>
        <w:rPr>
          <w:rFonts w:hint="eastAsia" w:ascii="仿宋" w:hAnsi="仿宋" w:eastAsia="仿宋" w:cs="仿宋"/>
          <w:color w:val="auto"/>
          <w:sz w:val="32"/>
          <w:szCs w:val="32"/>
          <w:lang w:val="en-US" w:eastAsia="zh-CN"/>
        </w:rPr>
        <w:t>2、1</w:t>
      </w:r>
      <w:r>
        <w:rPr>
          <w:rFonts w:hint="eastAsia" w:ascii="仿宋" w:hAnsi="仿宋" w:eastAsia="仿宋" w:cs="仿宋"/>
          <w:color w:val="auto"/>
          <w:sz w:val="32"/>
          <w:szCs w:val="32"/>
        </w:rPr>
        <w:t>计分</w:t>
      </w:r>
      <w:r>
        <w:rPr>
          <w:rFonts w:hint="eastAsia" w:ascii="仿宋" w:hAnsi="仿宋" w:eastAsia="仿宋" w:cs="仿宋"/>
          <w:color w:val="auto"/>
          <w:sz w:val="32"/>
          <w:szCs w:val="32"/>
          <w:lang w:eastAsia="zh-CN"/>
        </w:rPr>
        <w:t>，</w:t>
      </w:r>
      <w:r>
        <w:rPr>
          <w:rFonts w:hint="eastAsia" w:ascii="仿宋_GB2312" w:hAnsi="仿宋_GB2312" w:eastAsia="仿宋_GB2312" w:cs="仿宋_GB2312"/>
          <w:sz w:val="32"/>
          <w:szCs w:val="32"/>
        </w:rPr>
        <w:t>获得前三名者，分别颁发金、银、铜牌；获得名次者，分别颁发奖状。</w:t>
      </w:r>
      <w:r>
        <w:rPr>
          <w:rFonts w:hint="eastAsia" w:ascii="仿宋_GB2312" w:hAnsi="仿宋_GB2312" w:eastAsia="仿宋_GB2312" w:cs="仿宋_GB2312"/>
          <w:sz w:val="32"/>
          <w:szCs w:val="32"/>
          <w:lang w:eastAsia="zh-CN"/>
        </w:rPr>
        <w:t>集体基本功获九至十二名录取为二等奖，分别颁发奖状。</w:t>
      </w:r>
    </w:p>
    <w:p>
      <w:pPr>
        <w:pStyle w:val="5"/>
        <w:spacing w:before="65" w:line="580" w:lineRule="exact"/>
        <w:ind w:left="0" w:leftChars="0"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二）设甲、乙、丙组团体总分奖。获前八名分别颁发奖杯；获九至十二名录取为二等奖，分别颁布发证书。以甲、乙、丙组各项得分之和分别计算各组别团体总分，总分多者名次列前；如总分相等，以获第一名多者名次列前，以此类推。</w:t>
      </w:r>
    </w:p>
    <w:p>
      <w:pPr>
        <w:pStyle w:val="5"/>
        <w:spacing w:before="65" w:line="580" w:lineRule="exact"/>
        <w:ind w:left="0" w:leftChars="0"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（三）设“优秀教练员奖”，奖励带领运动队比赛中取得优异成绩并且遵守《教练员守则》的教练员，按参赛单位数</w:t>
      </w:r>
      <w:r>
        <w:rPr>
          <w:rFonts w:hint="eastAsia" w:ascii="仿宋" w:hAnsi="仿宋" w:eastAsia="仿宋" w:cs="仿宋"/>
          <w:color w:val="auto"/>
          <w:sz w:val="32"/>
          <w:szCs w:val="32"/>
          <w:lang w:val="en-US" w:eastAsia="zh-CN"/>
        </w:rPr>
        <w:t>5：1的比例进行评选</w:t>
      </w:r>
      <w:r>
        <w:rPr>
          <w:rFonts w:hint="eastAsia" w:ascii="仿宋" w:hAnsi="仿宋" w:eastAsia="仿宋" w:cs="仿宋"/>
          <w:color w:val="auto"/>
          <w:sz w:val="32"/>
          <w:szCs w:val="32"/>
          <w:lang w:eastAsia="zh-CN"/>
        </w:rPr>
        <w:t>。</w:t>
      </w:r>
    </w:p>
    <w:p>
      <w:pPr>
        <w:pStyle w:val="5"/>
        <w:spacing w:before="65" w:line="580" w:lineRule="exact"/>
        <w:ind w:left="0" w:leftChars="0"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（四）设“优秀裁判员奖”，奖励在比赛中遵守《裁判员守则》、工作积极的裁判员，按裁判员参加人数</w:t>
      </w:r>
      <w:r>
        <w:rPr>
          <w:rFonts w:hint="eastAsia" w:ascii="仿宋" w:hAnsi="仿宋" w:eastAsia="仿宋" w:cs="仿宋"/>
          <w:color w:val="auto"/>
          <w:sz w:val="32"/>
          <w:szCs w:val="32"/>
          <w:lang w:val="en-US" w:eastAsia="zh-CN"/>
        </w:rPr>
        <w:t>10：1比例评选</w:t>
      </w:r>
      <w:r>
        <w:rPr>
          <w:rFonts w:hint="eastAsia" w:ascii="仿宋" w:hAnsi="仿宋" w:eastAsia="仿宋" w:cs="仿宋"/>
          <w:color w:val="auto"/>
          <w:sz w:val="32"/>
          <w:szCs w:val="32"/>
          <w:lang w:eastAsia="zh-CN"/>
        </w:rPr>
        <w:t>。</w:t>
      </w:r>
      <w:del w:id="0" w:author="uos" w:date="2025-03-13T11:30:30Z">
        <w:r>
          <w:rPr>
            <w:rFonts w:hint="eastAsia" w:ascii="仿宋" w:hAnsi="仿宋" w:eastAsia="仿宋" w:cs="仿宋"/>
            <w:color w:val="auto"/>
            <w:sz w:val="32"/>
            <w:szCs w:val="32"/>
            <w:lang w:eastAsia="zh-CN"/>
          </w:rPr>
          <w:delText>。</w:delText>
        </w:r>
      </w:del>
      <w:del w:id="1" w:author="uos" w:date="2025-03-13T11:30:29Z">
        <w:r>
          <w:rPr>
            <w:rFonts w:hint="eastAsia" w:ascii="仿宋" w:hAnsi="仿宋" w:eastAsia="仿宋" w:cs="仿宋"/>
            <w:color w:val="auto"/>
            <w:sz w:val="32"/>
            <w:szCs w:val="32"/>
          </w:rPr>
          <w:delText xml:space="preserve"> </w:delText>
        </w:r>
      </w:del>
    </w:p>
    <w:p>
      <w:pPr>
        <w:pageBreakBefore w:val="0"/>
        <w:kinsoku/>
        <w:wordWrap/>
        <w:overflowPunct/>
        <w:topLinePunct w:val="0"/>
        <w:autoSpaceDE/>
        <w:autoSpaceDN/>
        <w:bidi w:val="0"/>
        <w:spacing w:line="580" w:lineRule="exact"/>
        <w:ind w:firstLine="640" w:firstLineChars="200"/>
        <w:textAlignment w:val="auto"/>
        <w:rPr>
          <w:rFonts w:hint="eastAsia" w:ascii="仿宋" w:hAnsi="仿宋" w:eastAsia="仿宋" w:cs="仿宋"/>
          <w:b/>
          <w:sz w:val="32"/>
          <w:szCs w:val="32"/>
        </w:rPr>
      </w:pPr>
      <w:r>
        <w:rPr>
          <w:rFonts w:hint="eastAsia" w:ascii="方正黑体_GBK" w:hAnsi="方正黑体_GBK" w:eastAsia="方正黑体_GBK" w:cs="方正黑体_GBK"/>
          <w:b w:val="0"/>
          <w:bCs w:val="0"/>
          <w:sz w:val="32"/>
          <w:szCs w:val="32"/>
          <w:lang w:eastAsia="zh-CN"/>
        </w:rPr>
        <w:t>十、</w:t>
      </w:r>
      <w:r>
        <w:rPr>
          <w:rFonts w:hint="eastAsia" w:ascii="方正黑体_GBK" w:hAnsi="方正黑体_GBK" w:eastAsia="方正黑体_GBK" w:cs="方正黑体_GBK"/>
          <w:b w:val="0"/>
          <w:sz w:val="32"/>
          <w:szCs w:val="32"/>
        </w:rPr>
        <w:t>报名和报到</w:t>
      </w:r>
    </w:p>
    <w:p>
      <w:pPr>
        <w:keepNext w:val="0"/>
        <w:keepLines w:val="0"/>
        <w:pageBreakBefore w:val="0"/>
        <w:kinsoku/>
        <w:wordWrap/>
        <w:overflowPunct/>
        <w:topLinePunct w:val="0"/>
        <w:autoSpaceDE/>
        <w:autoSpaceDN/>
        <w:bidi w:val="0"/>
        <w:spacing w:line="580" w:lineRule="exact"/>
        <w:ind w:firstLine="640"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rPr>
        <w:t>（一）各参赛单位需于</w:t>
      </w:r>
      <w:r>
        <w:rPr>
          <w:rFonts w:hint="eastAsia" w:ascii="仿宋" w:hAnsi="仿宋" w:eastAsia="仿宋" w:cs="仿宋"/>
          <w:color w:val="auto"/>
          <w:sz w:val="32"/>
          <w:szCs w:val="32"/>
          <w:lang w:val="en-US" w:eastAsia="zh-CN"/>
        </w:rPr>
        <w:t>4月11日前完成</w:t>
      </w:r>
      <w:r>
        <w:rPr>
          <w:rFonts w:hint="eastAsia" w:ascii="仿宋" w:hAnsi="仿宋" w:eastAsia="仿宋" w:cs="仿宋"/>
          <w:color w:val="auto"/>
          <w:sz w:val="32"/>
          <w:szCs w:val="32"/>
        </w:rPr>
        <w:t>报名</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各</w:t>
      </w:r>
      <w:r>
        <w:rPr>
          <w:rFonts w:hint="eastAsia" w:ascii="仿宋" w:hAnsi="仿宋" w:eastAsia="仿宋" w:cs="仿宋"/>
          <w:color w:val="auto"/>
          <w:sz w:val="32"/>
          <w:szCs w:val="32"/>
          <w:lang w:eastAsia="zh-CN"/>
        </w:rPr>
        <w:t>县</w:t>
      </w:r>
      <w:r>
        <w:rPr>
          <w:rFonts w:hint="eastAsia" w:ascii="仿宋" w:hAnsi="仿宋" w:eastAsia="仿宋" w:cs="仿宋"/>
          <w:color w:val="auto"/>
          <w:sz w:val="32"/>
          <w:szCs w:val="32"/>
        </w:rPr>
        <w:t>（市</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区）</w:t>
      </w:r>
      <w:r>
        <w:rPr>
          <w:rFonts w:hint="eastAsia" w:ascii="仿宋" w:hAnsi="仿宋" w:eastAsia="仿宋" w:cs="仿宋"/>
          <w:color w:val="auto"/>
          <w:sz w:val="32"/>
          <w:szCs w:val="32"/>
          <w:lang w:eastAsia="zh-CN"/>
        </w:rPr>
        <w:t>代表队由</w:t>
      </w:r>
      <w:r>
        <w:rPr>
          <w:rFonts w:hint="eastAsia" w:ascii="仿宋" w:hAnsi="仿宋" w:eastAsia="仿宋" w:cs="仿宋"/>
          <w:color w:val="auto"/>
          <w:sz w:val="32"/>
          <w:szCs w:val="32"/>
        </w:rPr>
        <w:t>各</w:t>
      </w:r>
      <w:r>
        <w:rPr>
          <w:rFonts w:hint="eastAsia" w:ascii="仿宋" w:hAnsi="仿宋" w:eastAsia="仿宋" w:cs="仿宋"/>
          <w:color w:val="auto"/>
          <w:sz w:val="32"/>
          <w:szCs w:val="32"/>
          <w:lang w:eastAsia="zh-CN"/>
        </w:rPr>
        <w:t>县</w:t>
      </w:r>
      <w:r>
        <w:rPr>
          <w:rFonts w:hint="eastAsia" w:ascii="仿宋" w:hAnsi="仿宋" w:eastAsia="仿宋" w:cs="仿宋"/>
          <w:color w:val="auto"/>
          <w:sz w:val="32"/>
          <w:szCs w:val="32"/>
        </w:rPr>
        <w:t>（市</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区）</w:t>
      </w:r>
      <w:r>
        <w:rPr>
          <w:rFonts w:hint="eastAsia" w:ascii="仿宋" w:hAnsi="仿宋" w:eastAsia="仿宋" w:cs="仿宋"/>
          <w:color w:val="auto"/>
          <w:sz w:val="32"/>
          <w:szCs w:val="32"/>
          <w:lang w:eastAsia="zh-CN"/>
        </w:rPr>
        <w:t>文化广电旅游体育局负责办理报名，各县（市、区）学校代表队（含体育传统特色学校）由各县（市、区）教育</w:t>
      </w:r>
      <w:del w:id="2" w:author="uos" w:date="2025-03-26T09:22:31Z">
        <w:bookmarkStart w:id="0" w:name="_GoBack"/>
        <w:bookmarkEnd w:id="0"/>
        <w:r>
          <w:rPr>
            <w:rFonts w:hint="eastAsia" w:ascii="仿宋" w:hAnsi="仿宋" w:eastAsia="仿宋" w:cs="仿宋"/>
            <w:color w:val="auto"/>
            <w:sz w:val="32"/>
            <w:szCs w:val="32"/>
            <w:lang w:eastAsia="zh-CN"/>
          </w:rPr>
          <w:delText>行</w:delText>
        </w:r>
      </w:del>
      <w:r>
        <w:rPr>
          <w:rFonts w:hint="eastAsia" w:ascii="仿宋" w:hAnsi="仿宋" w:eastAsia="仿宋" w:cs="仿宋"/>
          <w:color w:val="auto"/>
          <w:sz w:val="32"/>
          <w:szCs w:val="32"/>
          <w:lang w:eastAsia="zh-CN"/>
        </w:rPr>
        <w:t>局统筹办理报名，市直各学校直接办理报名。</w:t>
      </w:r>
    </w:p>
    <w:p>
      <w:pPr>
        <w:keepNext w:val="0"/>
        <w:keepLines w:val="0"/>
        <w:pageBreakBefore w:val="0"/>
        <w:kinsoku/>
        <w:wordWrap/>
        <w:overflowPunct/>
        <w:topLinePunct w:val="0"/>
        <w:autoSpaceDE/>
        <w:autoSpaceDN/>
        <w:bidi w:val="0"/>
        <w:spacing w:line="580" w:lineRule="exact"/>
        <w:ind w:firstLine="640"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（二）报名需提交资料</w:t>
      </w:r>
    </w:p>
    <w:p>
      <w:pPr>
        <w:keepNext w:val="0"/>
        <w:keepLines w:val="0"/>
        <w:pageBreakBefore w:val="0"/>
        <w:kinsoku/>
        <w:wordWrap/>
        <w:overflowPunct/>
        <w:topLinePunct w:val="0"/>
        <w:autoSpaceDE/>
        <w:autoSpaceDN/>
        <w:bidi w:val="0"/>
        <w:spacing w:line="580" w:lineRule="exact"/>
        <w:ind w:firstLine="640"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1.报名表电子版及加盖代表单位公章的扫描件【以各县(市、区)学校为代表单位的须加盖所属教育局的公章】</w:t>
      </w:r>
      <w:r>
        <w:rPr>
          <w:rFonts w:hint="eastAsia" w:ascii="仿宋" w:hAnsi="仿宋" w:eastAsia="仿宋" w:cs="仿宋"/>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2.按参赛资格规定需提交的运动员相关资格材料扫描件（如：</w:t>
      </w:r>
      <w:r>
        <w:rPr>
          <w:rFonts w:hint="eastAsia" w:ascii="仿宋" w:hAnsi="仿宋" w:eastAsia="仿宋" w:cs="仿宋"/>
          <w:color w:val="auto"/>
          <w:sz w:val="32"/>
          <w:szCs w:val="32"/>
        </w:rPr>
        <w:t>二代</w:t>
      </w:r>
      <w:r>
        <w:rPr>
          <w:rFonts w:hint="eastAsia" w:ascii="仿宋" w:hAnsi="仿宋" w:eastAsia="仿宋" w:cs="仿宋"/>
          <w:color w:val="auto"/>
          <w:sz w:val="32"/>
          <w:szCs w:val="32"/>
          <w:lang w:eastAsia="zh-CN"/>
        </w:rPr>
        <w:t>居民身份证、港澳台居民居住证、外国人永久居留身份证、学生基本信息表、输送证明、培训协议等）</w:t>
      </w:r>
      <w:r>
        <w:rPr>
          <w:rFonts w:hint="eastAsia" w:ascii="仿宋" w:hAnsi="仿宋" w:eastAsia="仿宋" w:cs="仿宋"/>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（三）报名资料按规定时间报至江门市文化广电旅游体育局竞技体育科并致电话核实（</w:t>
      </w:r>
      <w:r>
        <w:rPr>
          <w:rFonts w:hint="eastAsia" w:ascii="仿宋" w:hAnsi="仿宋" w:eastAsia="仿宋" w:cs="仿宋"/>
          <w:color w:val="auto"/>
          <w:sz w:val="32"/>
          <w:szCs w:val="32"/>
        </w:rPr>
        <w:t>联系人：</w:t>
      </w:r>
      <w:r>
        <w:rPr>
          <w:rFonts w:hint="eastAsia" w:ascii="仿宋" w:hAnsi="仿宋" w:eastAsia="仿宋" w:cs="仿宋"/>
          <w:color w:val="auto"/>
          <w:sz w:val="32"/>
          <w:szCs w:val="32"/>
          <w:lang w:eastAsia="zh-CN"/>
        </w:rPr>
        <w:t>李博成</w:t>
      </w:r>
      <w:r>
        <w:rPr>
          <w:rFonts w:hint="eastAsia" w:ascii="仿宋" w:hAnsi="仿宋" w:eastAsia="仿宋" w:cs="仿宋"/>
          <w:color w:val="auto"/>
          <w:sz w:val="32"/>
          <w:szCs w:val="32"/>
        </w:rPr>
        <w:t>，电话：</w:t>
      </w:r>
      <w:r>
        <w:rPr>
          <w:rFonts w:hint="eastAsia" w:ascii="仿宋" w:hAnsi="仿宋" w:eastAsia="仿宋" w:cs="仿宋"/>
          <w:color w:val="auto"/>
          <w:sz w:val="32"/>
          <w:szCs w:val="32"/>
          <w:lang w:val="en-US" w:eastAsia="zh-CN"/>
        </w:rPr>
        <w:t>0750-3317222</w:t>
      </w:r>
      <w:r>
        <w:rPr>
          <w:rFonts w:hint="eastAsia" w:ascii="仿宋" w:hAnsi="仿宋" w:eastAsia="仿宋" w:cs="仿宋"/>
          <w:color w:val="auto"/>
          <w:sz w:val="32"/>
          <w:szCs w:val="32"/>
          <w:lang w:eastAsia="zh-CN"/>
        </w:rPr>
        <w:t>，邮箱：jmswgltjjjtyk@jiangmen.gov.cn），逾期报名或报名资料不全的不予参赛。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（四）报到：运动队于</w:t>
      </w:r>
      <w:r>
        <w:rPr>
          <w:rFonts w:hint="eastAsia" w:ascii="仿宋" w:hAnsi="仿宋" w:eastAsia="仿宋" w:cs="仿宋"/>
          <w:color w:val="auto"/>
          <w:sz w:val="32"/>
          <w:szCs w:val="32"/>
          <w:lang w:val="en-US" w:eastAsia="zh-CN"/>
        </w:rPr>
        <w:t>4月26日上午9：00前</w:t>
      </w:r>
      <w:r>
        <w:rPr>
          <w:rFonts w:hint="eastAsia" w:ascii="仿宋" w:hAnsi="仿宋" w:eastAsia="仿宋" w:cs="仿宋"/>
          <w:color w:val="auto"/>
          <w:sz w:val="32"/>
          <w:szCs w:val="32"/>
          <w:lang w:eastAsia="zh-CN"/>
        </w:rPr>
        <w:t>到江门市体育馆（蓬江区东成街</w:t>
      </w:r>
      <w:r>
        <w:rPr>
          <w:rFonts w:hint="eastAsia" w:ascii="仿宋" w:hAnsi="仿宋" w:eastAsia="仿宋" w:cs="仿宋"/>
          <w:color w:val="auto"/>
          <w:sz w:val="32"/>
          <w:szCs w:val="32"/>
          <w:lang w:val="en-US" w:eastAsia="zh-CN"/>
        </w:rPr>
        <w:t>1号）</w:t>
      </w:r>
      <w:r>
        <w:rPr>
          <w:rFonts w:hint="eastAsia" w:ascii="仿宋" w:hAnsi="仿宋" w:eastAsia="仿宋" w:cs="仿宋"/>
          <w:color w:val="auto"/>
          <w:sz w:val="32"/>
          <w:szCs w:val="32"/>
          <w:lang w:eastAsia="zh-CN"/>
        </w:rPr>
        <w:t>报到，并向大会交验运动员身体健康证明、保险原始凭证及参赛责任书。运动员持二代居民身份证、港澳台居民居住证或外国人永久居留身份证</w:t>
      </w:r>
      <w:r>
        <w:rPr>
          <w:rFonts w:hint="eastAsia" w:ascii="仿宋" w:hAnsi="仿宋" w:eastAsia="仿宋" w:cs="仿宋"/>
          <w:color w:val="auto"/>
          <w:sz w:val="32"/>
          <w:szCs w:val="32"/>
        </w:rPr>
        <w:t>原件检录和参赛。</w:t>
      </w:r>
      <w:r>
        <w:rPr>
          <w:rFonts w:hint="eastAsia" w:ascii="仿宋" w:hAnsi="仿宋" w:eastAsia="仿宋" w:cs="仿宋"/>
          <w:color w:val="auto"/>
          <w:sz w:val="32"/>
          <w:szCs w:val="32"/>
          <w:lang w:val="en-US" w:eastAsia="zh-CN"/>
        </w:rPr>
        <w:t>4月26日上午9：30在江门体育馆会议室召开组委会、裁判长、领队、教练员联席会议，请各运动队准时参加。如未参会，概不接受相关队伍对会议内容的申诉。</w:t>
      </w:r>
    </w:p>
    <w:p>
      <w:pPr>
        <w:keepNext w:val="0"/>
        <w:keepLines w:val="0"/>
        <w:pageBreakBefore w:val="0"/>
        <w:kinsoku/>
        <w:wordWrap/>
        <w:overflowPunct/>
        <w:topLinePunct w:val="0"/>
        <w:autoSpaceDE/>
        <w:autoSpaceDN/>
        <w:bidi w:val="0"/>
        <w:spacing w:line="580" w:lineRule="exact"/>
        <w:ind w:firstLine="642" w:firstLineChars="200"/>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rPr>
        <w:t>十、经费：</w:t>
      </w:r>
      <w:r>
        <w:rPr>
          <w:rFonts w:hint="eastAsia" w:ascii="仿宋" w:hAnsi="仿宋" w:eastAsia="仿宋" w:cs="仿宋"/>
          <w:b/>
          <w:color w:val="auto"/>
          <w:sz w:val="32"/>
          <w:szCs w:val="32"/>
          <w:lang w:eastAsia="zh-CN"/>
        </w:rPr>
        <w:t>各参赛单位参赛经费</w:t>
      </w:r>
      <w:r>
        <w:rPr>
          <w:rFonts w:hint="eastAsia" w:ascii="仿宋" w:hAnsi="仿宋" w:eastAsia="仿宋" w:cs="仿宋"/>
          <w:color w:val="auto"/>
          <w:sz w:val="32"/>
          <w:szCs w:val="32"/>
          <w:lang w:val="zh-CN"/>
        </w:rPr>
        <w:t>自理，比赛期间，大会不统一安排食宿，如需大会协助安排食宿，需提前与赛会后勤接待联系人联系。</w:t>
      </w:r>
    </w:p>
    <w:p>
      <w:pPr>
        <w:keepNext w:val="0"/>
        <w:keepLines w:val="0"/>
        <w:pageBreakBefore w:val="0"/>
        <w:widowControl/>
        <w:tabs>
          <w:tab w:val="left" w:pos="720"/>
        </w:tabs>
        <w:kinsoku/>
        <w:wordWrap/>
        <w:overflowPunct/>
        <w:topLinePunct w:val="0"/>
        <w:autoSpaceDE/>
        <w:autoSpaceDN/>
        <w:bidi w:val="0"/>
        <w:spacing w:line="580" w:lineRule="exact"/>
        <w:ind w:firstLine="642" w:firstLineChars="200"/>
        <w:jc w:val="left"/>
        <w:textAlignment w:val="auto"/>
        <w:rPr>
          <w:rFonts w:hint="eastAsia" w:ascii="方正黑体_GBK" w:hAnsi="方正黑体_GBK" w:eastAsia="方正黑体_GBK" w:cs="方正黑体_GBK"/>
          <w:b w:val="0"/>
          <w:bCs/>
          <w:color w:val="auto"/>
          <w:sz w:val="32"/>
          <w:szCs w:val="32"/>
        </w:rPr>
      </w:pPr>
      <w:r>
        <w:rPr>
          <w:rFonts w:hint="eastAsia" w:ascii="仿宋" w:hAnsi="仿宋" w:eastAsia="仿宋" w:cs="仿宋"/>
          <w:b/>
          <w:color w:val="auto"/>
          <w:sz w:val="32"/>
          <w:szCs w:val="32"/>
        </w:rPr>
        <w:t>十一、</w:t>
      </w:r>
      <w:r>
        <w:rPr>
          <w:rFonts w:hint="eastAsia" w:ascii="方正黑体_GBK" w:hAnsi="方正黑体_GBK" w:eastAsia="方正黑体_GBK" w:cs="方正黑体_GBK"/>
          <w:b w:val="0"/>
          <w:bCs/>
          <w:color w:val="auto"/>
          <w:sz w:val="32"/>
          <w:szCs w:val="32"/>
        </w:rPr>
        <w:t>仲裁委员及裁判员由</w:t>
      </w:r>
      <w:r>
        <w:rPr>
          <w:rFonts w:hint="eastAsia" w:ascii="方正黑体_GBK" w:hAnsi="方正黑体_GBK" w:eastAsia="方正黑体_GBK" w:cs="方正黑体_GBK"/>
          <w:b w:val="0"/>
          <w:bCs/>
          <w:color w:val="auto"/>
          <w:sz w:val="32"/>
          <w:szCs w:val="32"/>
          <w:lang w:eastAsia="zh-CN"/>
        </w:rPr>
        <w:t>主办单位</w:t>
      </w:r>
      <w:r>
        <w:rPr>
          <w:rFonts w:hint="eastAsia" w:ascii="方正黑体_GBK" w:hAnsi="方正黑体_GBK" w:eastAsia="方正黑体_GBK" w:cs="方正黑体_GBK"/>
          <w:b w:val="0"/>
          <w:bCs/>
          <w:color w:val="auto"/>
          <w:sz w:val="32"/>
          <w:szCs w:val="32"/>
        </w:rPr>
        <w:t>统一选派，不足人员由承办单位补充。</w:t>
      </w:r>
    </w:p>
    <w:p>
      <w:pPr>
        <w:spacing w:line="580" w:lineRule="exact"/>
        <w:ind w:firstLine="640" w:firstLineChars="200"/>
        <w:rPr>
          <w:rFonts w:hint="eastAsia" w:ascii="仿宋" w:hAnsi="仿宋" w:eastAsia="仿宋" w:cs="仿宋"/>
          <w:sz w:val="28"/>
          <w:szCs w:val="28"/>
        </w:rPr>
      </w:pPr>
      <w:r>
        <w:rPr>
          <w:rFonts w:hint="eastAsia" w:ascii="方正黑体_GBK" w:hAnsi="方正黑体_GBK" w:eastAsia="方正黑体_GBK" w:cs="方正黑体_GBK"/>
          <w:b w:val="0"/>
          <w:bCs/>
          <w:color w:val="auto"/>
          <w:sz w:val="32"/>
          <w:szCs w:val="32"/>
        </w:rPr>
        <w:t>十</w:t>
      </w:r>
      <w:r>
        <w:rPr>
          <w:rFonts w:hint="eastAsia" w:ascii="方正黑体_GBK" w:hAnsi="方正黑体_GBK" w:eastAsia="方正黑体_GBK" w:cs="方正黑体_GBK"/>
          <w:b w:val="0"/>
          <w:bCs/>
          <w:color w:val="auto"/>
          <w:sz w:val="32"/>
          <w:szCs w:val="32"/>
          <w:lang w:eastAsia="zh-CN"/>
        </w:rPr>
        <w:t>二</w:t>
      </w:r>
      <w:r>
        <w:rPr>
          <w:rFonts w:hint="eastAsia" w:ascii="方正黑体_GBK" w:hAnsi="方正黑体_GBK" w:eastAsia="方正黑体_GBK" w:cs="方正黑体_GBK"/>
          <w:b w:val="0"/>
          <w:bCs/>
          <w:color w:val="auto"/>
          <w:sz w:val="32"/>
          <w:szCs w:val="32"/>
        </w:rPr>
        <w:t>、未尽事宜，另行通知。</w:t>
      </w: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pStyle w:val="2"/>
        <w:jc w:val="both"/>
        <w:rPr>
          <w:rFonts w:hint="default" w:ascii="Times New Roman" w:hAnsi="Calibri" w:eastAsia="方正小标宋简体" w:cs="Times New Roman"/>
          <w:color w:val="000000"/>
          <w:sz w:val="44"/>
          <w:szCs w:val="44"/>
          <w:lang w:val="en-US" w:eastAsia="zh-CN"/>
        </w:rPr>
      </w:pPr>
    </w:p>
    <w:p>
      <w:pPr>
        <w:numPr>
          <w:ilvl w:val="0"/>
          <w:numId w:val="0"/>
        </w:numPr>
        <w:spacing w:line="580" w:lineRule="exact"/>
        <w:rPr>
          <w:rFonts w:hint="default" w:ascii="仿宋" w:hAnsi="仿宋" w:eastAsia="仿宋" w:cs="仿宋"/>
          <w:sz w:val="32"/>
          <w:szCs w:val="32"/>
          <w:lang w:eastAsia="zh-CN"/>
        </w:rPr>
      </w:pPr>
      <w:r>
        <w:rPr>
          <w:rFonts w:hint="default" w:ascii="仿宋" w:hAnsi="仿宋" w:eastAsia="仿宋" w:cs="仿宋"/>
          <w:sz w:val="32"/>
          <w:szCs w:val="32"/>
          <w:lang w:eastAsia="zh-CN"/>
        </w:rPr>
        <w:t>附件3：</w:t>
      </w:r>
    </w:p>
    <w:p>
      <w:pPr>
        <w:numPr>
          <w:ilvl w:val="0"/>
          <w:numId w:val="0"/>
        </w:numPr>
        <w:spacing w:line="580" w:lineRule="exact"/>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2025年江门市咏春</w:t>
      </w:r>
      <w:r>
        <w:rPr>
          <w:rFonts w:hint="default" w:ascii="仿宋" w:hAnsi="仿宋" w:eastAsia="仿宋" w:cs="仿宋"/>
          <w:sz w:val="32"/>
          <w:szCs w:val="32"/>
          <w:lang w:eastAsia="zh-CN"/>
        </w:rPr>
        <w:t>拳</w:t>
      </w:r>
      <w:r>
        <w:rPr>
          <w:rFonts w:hint="default" w:ascii="仿宋" w:hAnsi="仿宋" w:eastAsia="仿宋" w:cs="仿宋"/>
          <w:sz w:val="32"/>
          <w:szCs w:val="32"/>
          <w:lang w:val="en-US" w:eastAsia="zh-CN"/>
        </w:rPr>
        <w:t>展演</w:t>
      </w:r>
      <w:r>
        <w:rPr>
          <w:rFonts w:hint="default" w:ascii="仿宋" w:hAnsi="仿宋" w:eastAsia="仿宋" w:cs="仿宋"/>
          <w:sz w:val="32"/>
          <w:szCs w:val="32"/>
          <w:lang w:eastAsia="zh-CN"/>
        </w:rPr>
        <w:t>活动</w:t>
      </w:r>
      <w:r>
        <w:rPr>
          <w:rFonts w:hint="default" w:ascii="仿宋" w:hAnsi="仿宋" w:eastAsia="仿宋" w:cs="仿宋"/>
          <w:sz w:val="32"/>
          <w:szCs w:val="32"/>
          <w:lang w:val="en-US" w:eastAsia="zh-CN"/>
        </w:rPr>
        <w:t>暨青少年武术套路锦标赛</w:t>
      </w:r>
      <w:r>
        <w:rPr>
          <w:rFonts w:hint="eastAsia" w:ascii="仿宋" w:hAnsi="仿宋" w:eastAsia="仿宋" w:cs="仿宋"/>
          <w:sz w:val="32"/>
          <w:szCs w:val="32"/>
          <w:lang w:val="en-US" w:eastAsia="zh-CN"/>
        </w:rPr>
        <w:t>场地规划</w:t>
      </w:r>
    </w:p>
    <w:p>
      <w:pPr>
        <w:spacing w:line="700" w:lineRule="exact"/>
        <w:jc w:val="center"/>
        <w:rPr>
          <w:rFonts w:hint="default" w:hAnsi="Calibri" w:eastAsia="方正小标宋简体"/>
          <w:color w:val="000000"/>
          <w:sz w:val="44"/>
          <w:szCs w:val="44"/>
          <w:lang w:val="en-US" w:eastAsia="zh-CN"/>
        </w:rPr>
      </w:pPr>
    </w:p>
    <w:p>
      <w:pPr>
        <w:numPr>
          <w:ilvl w:val="0"/>
          <w:numId w:val="0"/>
        </w:numPr>
        <w:spacing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drawing>
          <wp:anchor distT="0" distB="0" distL="114300" distR="114300" simplePos="0" relativeHeight="251660288" behindDoc="0" locked="0" layoutInCell="1" allowOverlap="1">
            <wp:simplePos x="0" y="0"/>
            <wp:positionH relativeFrom="column">
              <wp:posOffset>-50800</wp:posOffset>
            </wp:positionH>
            <wp:positionV relativeFrom="paragraph">
              <wp:posOffset>94615</wp:posOffset>
            </wp:positionV>
            <wp:extent cx="5258435" cy="6171565"/>
            <wp:effectExtent l="0" t="0" r="18415" b="635"/>
            <wp:wrapTopAndBottom/>
            <wp:docPr id="1" name="图片 1" descr="1741271954018"/>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1741271954018"/>
                    <pic:cNvPicPr>
                      <a:picLocks noChangeAspect="true"/>
                    </pic:cNvPicPr>
                  </pic:nvPicPr>
                  <pic:blipFill>
                    <a:blip r:embed="rId5"/>
                    <a:stretch>
                      <a:fillRect/>
                    </a:stretch>
                  </pic:blipFill>
                  <pic:spPr>
                    <a:xfrm>
                      <a:off x="0" y="0"/>
                      <a:ext cx="5258435" cy="6171565"/>
                    </a:xfrm>
                    <a:prstGeom prst="rect">
                      <a:avLst/>
                    </a:prstGeom>
                  </pic:spPr>
                </pic:pic>
              </a:graphicData>
            </a:graphic>
          </wp:anchor>
        </w:drawing>
      </w:r>
    </w:p>
    <w:p>
      <w:pPr>
        <w:pageBreakBefore w:val="0"/>
        <w:kinsoku/>
        <w:wordWrap/>
        <w:overflowPunct/>
        <w:topLinePunct w:val="0"/>
        <w:autoSpaceDE/>
        <w:autoSpaceDN/>
        <w:bidi w:val="0"/>
        <w:adjustRightInd/>
        <w:spacing w:after="93" w:afterLines="30" w:afterAutospacing="0" w:line="240" w:lineRule="auto"/>
        <w:jc w:val="left"/>
        <w:textAlignment w:val="auto"/>
        <w:rPr>
          <w:rFonts w:hint="eastAsia" w:ascii="黑体" w:hAnsi="黑体" w:eastAsia="黑体" w:cs="黑体"/>
          <w:bCs/>
          <w:snapToGrid w:val="0"/>
          <w:spacing w:val="0"/>
          <w:kern w:val="0"/>
          <w:sz w:val="32"/>
          <w:szCs w:val="32"/>
          <w:highlight w:val="none"/>
        </w:rPr>
      </w:pPr>
    </w:p>
    <w:p>
      <w:pPr>
        <w:pageBreakBefore w:val="0"/>
        <w:kinsoku/>
        <w:wordWrap/>
        <w:overflowPunct/>
        <w:topLinePunct w:val="0"/>
        <w:autoSpaceDE/>
        <w:autoSpaceDN/>
        <w:bidi w:val="0"/>
        <w:adjustRightInd/>
        <w:spacing w:after="93" w:afterLines="30" w:afterAutospacing="0" w:line="240" w:lineRule="auto"/>
        <w:jc w:val="left"/>
        <w:textAlignment w:val="auto"/>
        <w:rPr>
          <w:rFonts w:hint="eastAsia" w:ascii="黑体" w:hAnsi="黑体" w:eastAsia="黑体" w:cs="黑体"/>
          <w:bCs/>
          <w:snapToGrid w:val="0"/>
          <w:spacing w:val="0"/>
          <w:kern w:val="0"/>
          <w:sz w:val="32"/>
          <w:szCs w:val="32"/>
          <w:highlight w:val="none"/>
          <w:lang w:val="en-US" w:eastAsia="zh-CN"/>
        </w:rPr>
      </w:pPr>
      <w:r>
        <w:rPr>
          <w:rFonts w:hint="eastAsia" w:ascii="黑体" w:hAnsi="黑体" w:eastAsia="黑体" w:cs="黑体"/>
          <w:bCs/>
          <w:snapToGrid w:val="0"/>
          <w:spacing w:val="0"/>
          <w:kern w:val="0"/>
          <w:sz w:val="32"/>
          <w:szCs w:val="32"/>
          <w:highlight w:val="none"/>
        </w:rPr>
        <w:t>附件</w:t>
      </w:r>
      <w:r>
        <w:rPr>
          <w:rFonts w:hint="eastAsia" w:ascii="黑体" w:hAnsi="黑体" w:eastAsia="黑体" w:cs="黑体"/>
          <w:bCs/>
          <w:snapToGrid w:val="0"/>
          <w:spacing w:val="0"/>
          <w:kern w:val="0"/>
          <w:sz w:val="32"/>
          <w:szCs w:val="32"/>
          <w:highlight w:val="none"/>
          <w:lang w:val="en-US" w:eastAsia="zh-CN"/>
        </w:rPr>
        <w:t>4</w:t>
      </w:r>
    </w:p>
    <w:p>
      <w:pPr>
        <w:keepNext/>
        <w:keepLines/>
        <w:pageBreakBefore w:val="0"/>
        <w:widowControl w:val="0"/>
        <w:kinsoku/>
        <w:wordWrap/>
        <w:overflowPunct/>
        <w:topLinePunct w:val="0"/>
        <w:autoSpaceDE w:val="0"/>
        <w:autoSpaceDN w:val="0"/>
        <w:bidi w:val="0"/>
        <w:adjustRightInd w:val="0"/>
        <w:snapToGrid w:val="0"/>
        <w:spacing w:line="240" w:lineRule="auto"/>
        <w:jc w:val="center"/>
        <w:textAlignment w:val="auto"/>
        <w:outlineLvl w:val="0"/>
        <w:rPr>
          <w:rFonts w:hint="eastAsia" w:ascii="方正小标宋简体" w:hAnsi="宋体" w:eastAsia="方正小标宋简体" w:cs="宋体"/>
          <w:color w:val="000000"/>
          <w:kern w:val="0"/>
          <w:sz w:val="44"/>
          <w:szCs w:val="44"/>
          <w:lang w:val="en-US" w:eastAsia="zh-CN"/>
        </w:rPr>
      </w:pPr>
      <w:r>
        <w:rPr>
          <w:rFonts w:hint="eastAsia" w:ascii="方正小标宋简体" w:hAnsi="宋体" w:eastAsia="方正小标宋简体" w:cs="宋体"/>
          <w:color w:val="000000"/>
          <w:kern w:val="0"/>
          <w:sz w:val="44"/>
          <w:szCs w:val="44"/>
          <w:lang w:val="en-US" w:eastAsia="zh-CN"/>
        </w:rPr>
        <w:t>2025年江门市青少年武术套路锦标赛</w:t>
      </w:r>
    </w:p>
    <w:p>
      <w:pPr>
        <w:keepNext/>
        <w:keepLines/>
        <w:pageBreakBefore w:val="0"/>
        <w:widowControl w:val="0"/>
        <w:kinsoku/>
        <w:wordWrap/>
        <w:overflowPunct/>
        <w:topLinePunct w:val="0"/>
        <w:autoSpaceDE w:val="0"/>
        <w:autoSpaceDN w:val="0"/>
        <w:bidi w:val="0"/>
        <w:adjustRightInd w:val="0"/>
        <w:snapToGrid w:val="0"/>
        <w:spacing w:line="240" w:lineRule="auto"/>
        <w:jc w:val="center"/>
        <w:textAlignment w:val="auto"/>
        <w:outlineLvl w:val="0"/>
        <w:rPr>
          <w:rFonts w:hint="eastAsia" w:ascii="方正小标宋简体" w:hAnsi="宋体" w:eastAsia="方正小标宋简体" w:cs="宋体"/>
          <w:color w:val="000000"/>
          <w:kern w:val="0"/>
          <w:sz w:val="44"/>
          <w:szCs w:val="44"/>
          <w:lang w:val="en-US" w:eastAsia="zh-CN"/>
        </w:rPr>
      </w:pPr>
      <w:r>
        <w:rPr>
          <w:rFonts w:hint="eastAsia" w:ascii="方正小标宋简体" w:hAnsi="宋体" w:eastAsia="方正小标宋简体" w:cs="宋体"/>
          <w:color w:val="000000"/>
          <w:kern w:val="0"/>
          <w:sz w:val="44"/>
          <w:szCs w:val="44"/>
          <w:lang w:val="en-US" w:eastAsia="zh-CN"/>
        </w:rPr>
        <w:t>自愿参赛责任及风险告知书</w:t>
      </w:r>
    </w:p>
    <w:p>
      <w:pPr>
        <w:keepNext w:val="0"/>
        <w:keepLines w:val="0"/>
        <w:widowControl w:val="0"/>
        <w:suppressLineNumbers w:val="0"/>
        <w:spacing w:before="0" w:beforeAutospacing="0" w:after="0" w:afterAutospacing="0"/>
        <w:ind w:left="0" w:right="0" w:firstLine="420" w:firstLineChars="200"/>
        <w:jc w:val="both"/>
        <w:rPr>
          <w:rFonts w:hint="eastAsia" w:ascii="Calibri" w:hAnsi="Calibri" w:eastAsia="宋体" w:cs="Times New Roman"/>
          <w:kern w:val="2"/>
          <w:sz w:val="21"/>
          <w:szCs w:val="21"/>
          <w:lang w:val="en-US" w:eastAsia="zh-CN" w:bidi="ar"/>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_GB2312" w:eastAsia="仿宋_GB2312" w:cs="仿宋_GB2312"/>
          <w:snapToGrid w:val="0"/>
          <w:color w:val="333333"/>
          <w:spacing w:val="0"/>
          <w:kern w:val="0"/>
          <w:sz w:val="28"/>
          <w:szCs w:val="28"/>
          <w:highlight w:val="none"/>
        </w:rPr>
      </w:pPr>
      <w:r>
        <w:rPr>
          <w:rFonts w:hint="eastAsia" w:ascii="仿宋_GB2312" w:hAnsi="仿宋_GB2312" w:eastAsia="仿宋_GB2312" w:cs="仿宋_GB2312"/>
          <w:snapToGrid w:val="0"/>
          <w:spacing w:val="0"/>
          <w:kern w:val="0"/>
          <w:sz w:val="28"/>
          <w:szCs w:val="28"/>
          <w:highlight w:val="none"/>
          <w:lang w:val="en-US" w:eastAsia="zh-CN"/>
        </w:rPr>
        <w:t>一、</w:t>
      </w:r>
      <w:r>
        <w:rPr>
          <w:rFonts w:hint="eastAsia" w:ascii="仿宋_GB2312" w:hAnsi="仿宋_GB2312" w:eastAsia="仿宋_GB2312" w:cs="仿宋_GB2312"/>
          <w:snapToGrid w:val="0"/>
          <w:spacing w:val="0"/>
          <w:kern w:val="0"/>
          <w:sz w:val="28"/>
          <w:szCs w:val="28"/>
          <w:highlight w:val="none"/>
        </w:rPr>
        <w:t>我完全了解自己的身体状况，确认自己的健康状况良好；没有任何的身体不适或疾病（</w:t>
      </w:r>
      <w:r>
        <w:rPr>
          <w:rFonts w:hint="eastAsia" w:ascii="仿宋_GB2312" w:hAnsi="仿宋_GB2312" w:eastAsia="仿宋_GB2312" w:cs="仿宋_GB2312"/>
          <w:snapToGrid w:val="0"/>
          <w:color w:val="auto"/>
          <w:spacing w:val="0"/>
          <w:kern w:val="0"/>
          <w:sz w:val="28"/>
          <w:szCs w:val="28"/>
          <w:highlight w:val="none"/>
        </w:rPr>
        <w:t>包括心脏病、风湿心脏病、高血压、脑血管疾病、心肌炎、各类心脏病、冠状动脉病、严重心律不齐、血</w:t>
      </w:r>
      <w:r>
        <w:rPr>
          <w:rFonts w:hint="eastAsia" w:ascii="仿宋_GB2312" w:hAnsi="仿宋_GB2312" w:eastAsia="仿宋_GB2312" w:cs="仿宋_GB2312"/>
          <w:snapToGrid w:val="0"/>
          <w:spacing w:val="0"/>
          <w:kern w:val="0"/>
          <w:sz w:val="28"/>
          <w:szCs w:val="28"/>
          <w:highlight w:val="none"/>
        </w:rPr>
        <w:t>糖过高或过低的糖尿病</w:t>
      </w:r>
      <w:r>
        <w:rPr>
          <w:rFonts w:hint="eastAsia" w:ascii="仿宋_GB2312" w:hAnsi="仿宋_GB2312" w:eastAsia="仿宋_GB2312" w:cs="仿宋_GB2312"/>
          <w:snapToGrid w:val="0"/>
          <w:spacing w:val="0"/>
          <w:kern w:val="0"/>
          <w:sz w:val="28"/>
          <w:szCs w:val="28"/>
          <w:highlight w:val="none"/>
          <w:lang w:eastAsia="zh-CN"/>
        </w:rPr>
        <w:t>，以及</w:t>
      </w:r>
      <w:r>
        <w:rPr>
          <w:rFonts w:hint="eastAsia" w:ascii="仿宋_GB2312" w:hAnsi="仿宋_GB2312" w:eastAsia="仿宋_GB2312" w:cs="仿宋_GB2312"/>
          <w:snapToGrid w:val="0"/>
          <w:spacing w:val="0"/>
          <w:kern w:val="0"/>
          <w:sz w:val="28"/>
          <w:szCs w:val="28"/>
          <w:highlight w:val="none"/>
        </w:rPr>
        <w:t>其他不适合运动的疾病），因此我郑重声明，可以正常参加</w:t>
      </w:r>
      <w:r>
        <w:rPr>
          <w:rFonts w:hint="eastAsia" w:ascii="仿宋_GB2312" w:hAnsi="仿宋_GB2312" w:eastAsia="仿宋_GB2312" w:cs="仿宋_GB2312"/>
          <w:snapToGrid w:val="0"/>
          <w:spacing w:val="0"/>
          <w:kern w:val="0"/>
          <w:sz w:val="28"/>
          <w:szCs w:val="28"/>
          <w:highlight w:val="none"/>
          <w:lang w:val="en-US" w:eastAsia="zh-CN"/>
        </w:rPr>
        <w:t>比赛</w:t>
      </w:r>
      <w:r>
        <w:rPr>
          <w:rFonts w:hint="eastAsia" w:ascii="仿宋_GB2312" w:hAnsi="仿宋_GB2312" w:eastAsia="仿宋_GB2312" w:cs="仿宋_GB2312"/>
          <w:snapToGrid w:val="0"/>
          <w:spacing w:val="0"/>
          <w:kern w:val="0"/>
          <w:sz w:val="28"/>
          <w:szCs w:val="28"/>
          <w:highlight w:val="none"/>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_GB2312" w:eastAsia="仿宋_GB2312" w:cs="仿宋_GB2312"/>
          <w:snapToGrid w:val="0"/>
          <w:color w:val="333333"/>
          <w:spacing w:val="0"/>
          <w:kern w:val="0"/>
          <w:sz w:val="28"/>
          <w:szCs w:val="28"/>
          <w:highlight w:val="none"/>
        </w:rPr>
      </w:pPr>
      <w:r>
        <w:rPr>
          <w:rFonts w:hint="eastAsia" w:ascii="仿宋_GB2312" w:hAnsi="仿宋_GB2312" w:eastAsia="仿宋_GB2312" w:cs="仿宋_GB2312"/>
          <w:snapToGrid w:val="0"/>
          <w:spacing w:val="0"/>
          <w:kern w:val="0"/>
          <w:sz w:val="28"/>
          <w:szCs w:val="28"/>
          <w:highlight w:val="none"/>
          <w:lang w:val="en-US" w:eastAsia="zh-CN"/>
        </w:rPr>
        <w:t>二、</w:t>
      </w:r>
      <w:r>
        <w:rPr>
          <w:rFonts w:hint="eastAsia" w:ascii="仿宋_GB2312" w:hAnsi="仿宋_GB2312" w:eastAsia="仿宋_GB2312" w:cs="仿宋_GB2312"/>
          <w:snapToGrid w:val="0"/>
          <w:spacing w:val="0"/>
          <w:kern w:val="0"/>
          <w:sz w:val="28"/>
          <w:szCs w:val="28"/>
          <w:highlight w:val="none"/>
        </w:rPr>
        <w:t>我充分了解本次活动期间的训练或比赛有潜在的危险，以及可能由此而导致的受伤或事故，我会做好准备必要的防范措施，以对自己的安全负责任的态度参赛。</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_GB2312" w:eastAsia="仿宋_GB2312" w:cs="仿宋_GB2312"/>
          <w:snapToGrid w:val="0"/>
          <w:color w:val="333333"/>
          <w:spacing w:val="0"/>
          <w:kern w:val="0"/>
          <w:sz w:val="28"/>
          <w:szCs w:val="28"/>
          <w:highlight w:val="none"/>
        </w:rPr>
      </w:pPr>
      <w:r>
        <w:rPr>
          <w:rFonts w:hint="eastAsia" w:ascii="仿宋_GB2312" w:hAnsi="仿宋_GB2312" w:eastAsia="仿宋_GB2312" w:cs="仿宋_GB2312"/>
          <w:snapToGrid w:val="0"/>
          <w:spacing w:val="0"/>
          <w:kern w:val="0"/>
          <w:sz w:val="28"/>
          <w:szCs w:val="28"/>
          <w:highlight w:val="none"/>
          <w:lang w:val="en-US" w:eastAsia="zh-CN"/>
        </w:rPr>
        <w:t>三、</w:t>
      </w:r>
      <w:r>
        <w:rPr>
          <w:rFonts w:hint="eastAsia" w:ascii="仿宋_GB2312" w:hAnsi="仿宋_GB2312" w:eastAsia="仿宋_GB2312" w:cs="仿宋_GB2312"/>
          <w:snapToGrid w:val="0"/>
          <w:spacing w:val="0"/>
          <w:kern w:val="0"/>
          <w:sz w:val="28"/>
          <w:szCs w:val="28"/>
          <w:highlight w:val="none"/>
        </w:rPr>
        <w:t>我本人愿意遵守本次比赛活动的所有规则规定；如果本人在参赛过程中发现或注意到任何风险或潜在风险，本人将立刻终止参赛并告知赛会工作人员。</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_GB2312" w:eastAsia="仿宋_GB2312" w:cs="仿宋_GB2312"/>
          <w:snapToGrid w:val="0"/>
          <w:color w:val="333333"/>
          <w:spacing w:val="0"/>
          <w:kern w:val="0"/>
          <w:sz w:val="28"/>
          <w:szCs w:val="28"/>
          <w:highlight w:val="none"/>
        </w:rPr>
      </w:pPr>
      <w:r>
        <w:rPr>
          <w:rFonts w:hint="eastAsia" w:ascii="仿宋_GB2312" w:hAnsi="仿宋_GB2312" w:eastAsia="仿宋_GB2312" w:cs="仿宋_GB2312"/>
          <w:snapToGrid w:val="0"/>
          <w:spacing w:val="0"/>
          <w:kern w:val="0"/>
          <w:sz w:val="28"/>
          <w:szCs w:val="28"/>
          <w:highlight w:val="none"/>
          <w:lang w:val="en-US" w:eastAsia="zh-CN"/>
        </w:rPr>
        <w:t>四、</w:t>
      </w:r>
      <w:r>
        <w:rPr>
          <w:rFonts w:hint="eastAsia" w:ascii="仿宋_GB2312" w:hAnsi="仿宋_GB2312" w:eastAsia="仿宋_GB2312" w:cs="仿宋_GB2312"/>
          <w:snapToGrid w:val="0"/>
          <w:spacing w:val="0"/>
          <w:kern w:val="0"/>
          <w:sz w:val="28"/>
          <w:szCs w:val="28"/>
          <w:highlight w:val="none"/>
        </w:rPr>
        <w:t>我同意接受主办方在比赛期间提供的现场急救性质的医务治疗，但在医院救治等发生的相关费用由本人负担。</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jc w:val="left"/>
        <w:textAlignment w:val="auto"/>
        <w:rPr>
          <w:rFonts w:hint="eastAsia" w:ascii="仿宋_GB2312" w:hAnsi="仿宋_GB2312" w:eastAsia="仿宋_GB2312" w:cs="仿宋_GB2312"/>
          <w:b/>
          <w:snapToGrid w:val="0"/>
          <w:spacing w:val="0"/>
          <w:kern w:val="0"/>
          <w:sz w:val="28"/>
          <w:szCs w:val="28"/>
          <w:highlight w:val="none"/>
        </w:rPr>
      </w:pPr>
      <w:r>
        <w:rPr>
          <w:rFonts w:hint="eastAsia" w:ascii="仿宋_GB2312" w:hAnsi="仿宋_GB2312" w:eastAsia="仿宋_GB2312" w:cs="仿宋_GB2312"/>
          <w:b/>
          <w:snapToGrid w:val="0"/>
          <w:spacing w:val="0"/>
          <w:kern w:val="0"/>
          <w:sz w:val="28"/>
          <w:szCs w:val="28"/>
          <w:highlight w:val="none"/>
        </w:rPr>
        <w:t>本人或法定监护人已认真阅读全面理解以上内容，且对上述所有内容予以确认并承担相应的法律责任，本人签署此责任书纯属自愿。</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仿宋_GB2312" w:hAnsi="仿宋_GB2312" w:eastAsia="仿宋_GB2312" w:cs="仿宋_GB2312"/>
          <w:snapToGrid w:val="0"/>
          <w:spacing w:val="0"/>
          <w:kern w:val="0"/>
          <w:sz w:val="28"/>
          <w:szCs w:val="28"/>
          <w:highlight w:val="none"/>
        </w:rPr>
      </w:pP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仿宋_GB2312" w:hAnsi="仿宋_GB2312" w:eastAsia="仿宋_GB2312" w:cs="仿宋_GB2312"/>
          <w:b/>
          <w:snapToGrid w:val="0"/>
          <w:spacing w:val="0"/>
          <w:kern w:val="0"/>
          <w:sz w:val="28"/>
          <w:szCs w:val="28"/>
          <w:highlight w:val="none"/>
        </w:rPr>
      </w:pPr>
      <w:r>
        <w:rPr>
          <w:rFonts w:hint="eastAsia" w:ascii="仿宋_GB2312" w:hAnsi="仿宋_GB2312" w:eastAsia="仿宋_GB2312" w:cs="仿宋_GB2312"/>
          <w:snapToGrid w:val="0"/>
          <w:spacing w:val="0"/>
          <w:kern w:val="0"/>
          <w:sz w:val="28"/>
          <w:szCs w:val="28"/>
          <w:highlight w:val="none"/>
        </w:rPr>
        <w:t>本人签字：</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仿宋_GB2312" w:hAnsi="仿宋_GB2312" w:eastAsia="仿宋_GB2312" w:cs="仿宋_GB2312"/>
          <w:b/>
          <w:bCs/>
          <w:snapToGrid w:val="0"/>
          <w:spacing w:val="0"/>
          <w:kern w:val="0"/>
          <w:sz w:val="28"/>
          <w:szCs w:val="28"/>
          <w:highlight w:val="none"/>
        </w:rPr>
      </w:pPr>
      <w:r>
        <w:rPr>
          <w:rFonts w:hint="eastAsia" w:ascii="仿宋_GB2312" w:hAnsi="仿宋_GB2312" w:eastAsia="仿宋_GB2312" w:cs="仿宋_GB2312"/>
          <w:snapToGrid w:val="0"/>
          <w:spacing w:val="0"/>
          <w:kern w:val="0"/>
          <w:sz w:val="28"/>
          <w:szCs w:val="28"/>
          <w:highlight w:val="none"/>
        </w:rPr>
        <w:t xml:space="preserve">未满16周岁监护人、管理人或法定代理人签名：       </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仿宋_GB2312" w:hAnsi="仿宋_GB2312" w:eastAsia="仿宋_GB2312" w:cs="仿宋_GB2312"/>
          <w:snapToGrid w:val="0"/>
          <w:spacing w:val="0"/>
          <w:kern w:val="0"/>
          <w:sz w:val="28"/>
          <w:szCs w:val="28"/>
          <w:highlight w:val="none"/>
        </w:rPr>
      </w:pPr>
      <w:r>
        <w:rPr>
          <w:rFonts w:hint="eastAsia" w:ascii="仿宋_GB2312" w:hAnsi="仿宋_GB2312" w:eastAsia="仿宋_GB2312" w:cs="仿宋_GB2312"/>
          <w:snapToGrid w:val="0"/>
          <w:spacing w:val="0"/>
          <w:kern w:val="0"/>
          <w:sz w:val="28"/>
          <w:szCs w:val="28"/>
          <w:highlight w:val="none"/>
        </w:rPr>
        <w:t>日期：202</w:t>
      </w:r>
      <w:r>
        <w:rPr>
          <w:rFonts w:hint="eastAsia" w:ascii="仿宋_GB2312" w:hAnsi="仿宋_GB2312" w:eastAsia="仿宋_GB2312" w:cs="仿宋_GB2312"/>
          <w:snapToGrid w:val="0"/>
          <w:spacing w:val="0"/>
          <w:kern w:val="0"/>
          <w:sz w:val="28"/>
          <w:szCs w:val="28"/>
          <w:highlight w:val="none"/>
          <w:lang w:val="en-US" w:eastAsia="zh-CN"/>
        </w:rPr>
        <w:t>5</w:t>
      </w:r>
      <w:r>
        <w:rPr>
          <w:rFonts w:hint="eastAsia" w:ascii="仿宋_GB2312" w:hAnsi="仿宋_GB2312" w:eastAsia="仿宋_GB2312" w:cs="仿宋_GB2312"/>
          <w:snapToGrid w:val="0"/>
          <w:spacing w:val="0"/>
          <w:kern w:val="0"/>
          <w:sz w:val="28"/>
          <w:szCs w:val="28"/>
          <w:highlight w:val="none"/>
        </w:rPr>
        <w:t>年</w:t>
      </w:r>
      <w:r>
        <w:rPr>
          <w:rFonts w:hint="eastAsia" w:ascii="仿宋_GB2312" w:hAnsi="仿宋_GB2312" w:eastAsia="仿宋_GB2312" w:cs="仿宋_GB2312"/>
          <w:snapToGrid w:val="0"/>
          <w:spacing w:val="0"/>
          <w:kern w:val="0"/>
          <w:sz w:val="28"/>
          <w:szCs w:val="28"/>
          <w:highlight w:val="none"/>
          <w:u w:val="single"/>
        </w:rPr>
        <w:t xml:space="preserve">    </w:t>
      </w:r>
      <w:r>
        <w:rPr>
          <w:rFonts w:hint="eastAsia" w:ascii="仿宋_GB2312" w:hAnsi="仿宋_GB2312" w:eastAsia="仿宋_GB2312" w:cs="仿宋_GB2312"/>
          <w:snapToGrid w:val="0"/>
          <w:spacing w:val="0"/>
          <w:kern w:val="0"/>
          <w:sz w:val="28"/>
          <w:szCs w:val="28"/>
          <w:highlight w:val="none"/>
        </w:rPr>
        <w:t>月</w:t>
      </w:r>
      <w:r>
        <w:rPr>
          <w:rFonts w:hint="eastAsia" w:ascii="仿宋_GB2312" w:hAnsi="仿宋_GB2312" w:eastAsia="仿宋_GB2312" w:cs="仿宋_GB2312"/>
          <w:snapToGrid w:val="0"/>
          <w:spacing w:val="0"/>
          <w:kern w:val="0"/>
          <w:sz w:val="28"/>
          <w:szCs w:val="28"/>
          <w:highlight w:val="none"/>
          <w:u w:val="single"/>
        </w:rPr>
        <w:t xml:space="preserve">  </w:t>
      </w:r>
      <w:r>
        <w:rPr>
          <w:rFonts w:hint="eastAsia" w:ascii="仿宋_GB2312" w:hAnsi="仿宋_GB2312" w:eastAsia="仿宋_GB2312" w:cs="仿宋_GB2312"/>
          <w:snapToGrid w:val="0"/>
          <w:spacing w:val="0"/>
          <w:kern w:val="0"/>
          <w:sz w:val="28"/>
          <w:szCs w:val="28"/>
          <w:highlight w:val="none"/>
          <w:u w:val="single"/>
          <w:lang w:val="en-US" w:eastAsia="zh-CN"/>
        </w:rPr>
        <w:t xml:space="preserve"> </w:t>
      </w:r>
      <w:r>
        <w:rPr>
          <w:rFonts w:hint="eastAsia" w:ascii="仿宋_GB2312" w:hAnsi="仿宋_GB2312" w:eastAsia="仿宋_GB2312" w:cs="仿宋_GB2312"/>
          <w:snapToGrid w:val="0"/>
          <w:spacing w:val="0"/>
          <w:kern w:val="0"/>
          <w:sz w:val="28"/>
          <w:szCs w:val="28"/>
          <w:highlight w:val="none"/>
          <w:u w:val="single"/>
        </w:rPr>
        <w:t xml:space="preserve"> </w:t>
      </w:r>
      <w:r>
        <w:rPr>
          <w:rFonts w:hint="eastAsia" w:ascii="仿宋_GB2312" w:hAnsi="仿宋_GB2312" w:eastAsia="仿宋_GB2312" w:cs="仿宋_GB2312"/>
          <w:snapToGrid w:val="0"/>
          <w:spacing w:val="0"/>
          <w:kern w:val="0"/>
          <w:sz w:val="28"/>
          <w:szCs w:val="28"/>
          <w:highlight w:val="none"/>
        </w:rPr>
        <w:t xml:space="preserve">日        </w:t>
      </w:r>
    </w:p>
    <w:p>
      <w:pPr>
        <w:rPr>
          <w:rFonts w:hint="eastAsia" w:ascii="黑体" w:hAnsi="黑体" w:eastAsia="黑体" w:cs="黑体"/>
          <w:b/>
          <w:bCs/>
          <w:snapToGrid w:val="0"/>
          <w:spacing w:val="0"/>
          <w:kern w:val="0"/>
          <w:sz w:val="32"/>
          <w:szCs w:val="32"/>
          <w:highlight w:val="none"/>
          <w:u w:val="single"/>
          <w:lang w:val="en-US" w:eastAsia="zh-CN"/>
        </w:rPr>
      </w:pPr>
      <w:r>
        <w:rPr>
          <w:rFonts w:hint="eastAsia" w:ascii="仿宋_GB2312" w:hAnsi="仿宋_GB2312" w:eastAsia="仿宋_GB2312" w:cs="仿宋_GB2312"/>
          <w:b/>
          <w:bCs/>
          <w:snapToGrid w:val="0"/>
          <w:spacing w:val="0"/>
          <w:kern w:val="0"/>
          <w:sz w:val="32"/>
          <w:szCs w:val="32"/>
          <w:highlight w:val="none"/>
          <w:lang w:val="en-US" w:eastAsia="zh-CN"/>
        </w:rPr>
        <w:t>附件5</w:t>
      </w:r>
    </w:p>
    <w:p>
      <w:pPr>
        <w:overflowPunct w:val="0"/>
        <w:autoSpaceDE w:val="0"/>
        <w:autoSpaceDN w:val="0"/>
        <w:snapToGrid w:val="0"/>
        <w:spacing w:line="600" w:lineRule="exact"/>
        <w:jc w:val="center"/>
        <w:rPr>
          <w:rFonts w:hint="eastAsia" w:ascii="Times New Roman" w:hAnsi="Times New Roman" w:eastAsia="方正小标宋_GBK" w:cs="Times New Roman"/>
          <w:sz w:val="44"/>
          <w:szCs w:val="44"/>
          <w:u w:val="none"/>
          <w:lang w:eastAsia="zh-CN" w:bidi="ar"/>
        </w:rPr>
      </w:pPr>
      <w:r>
        <w:rPr>
          <w:rFonts w:hint="eastAsia" w:ascii="Times New Roman" w:hAnsi="Times New Roman" w:eastAsia="方正小标宋_GBK" w:cs="Times New Roman"/>
          <w:sz w:val="44"/>
          <w:szCs w:val="44"/>
          <w:u w:val="none"/>
          <w:lang w:val="en-US" w:eastAsia="zh-CN" w:bidi="ar"/>
        </w:rPr>
        <w:t>2025年</w:t>
      </w:r>
      <w:r>
        <w:rPr>
          <w:rFonts w:hint="eastAsia" w:ascii="Times New Roman" w:hAnsi="Times New Roman" w:eastAsia="方正小标宋_GBK" w:cs="Times New Roman"/>
          <w:sz w:val="44"/>
          <w:szCs w:val="44"/>
          <w:u w:val="none"/>
          <w:lang w:eastAsia="zh-CN" w:bidi="ar"/>
        </w:rPr>
        <w:t>江门市青少年武术套路锦标赛</w:t>
      </w:r>
    </w:p>
    <w:p>
      <w:pPr>
        <w:overflowPunct w:val="0"/>
        <w:autoSpaceDE w:val="0"/>
        <w:autoSpaceDN w:val="0"/>
        <w:snapToGrid w:val="0"/>
        <w:spacing w:line="600" w:lineRule="exact"/>
        <w:jc w:val="center"/>
        <w:rPr>
          <w:rFonts w:hint="eastAsia" w:ascii="Times New Roman" w:hAnsi="Times New Roman" w:eastAsia="方正小标宋_GBK" w:cs="Times New Roman"/>
          <w:sz w:val="44"/>
          <w:szCs w:val="44"/>
          <w:u w:val="none"/>
          <w:lang w:eastAsia="zh-CN"/>
        </w:rPr>
      </w:pPr>
      <w:r>
        <w:rPr>
          <w:rFonts w:ascii="Times New Roman" w:hAnsi="Times New Roman" w:eastAsia="方正小标宋_GBK" w:cs="Times New Roman"/>
          <w:sz w:val="44"/>
          <w:szCs w:val="44"/>
          <w:u w:val="none"/>
          <w:lang w:bidi="ar"/>
        </w:rPr>
        <w:t>参赛单位赛风赛纪</w:t>
      </w:r>
      <w:r>
        <w:rPr>
          <w:rFonts w:hint="eastAsia" w:ascii="Times New Roman" w:hAnsi="Times New Roman" w:eastAsia="方正小标宋_GBK" w:cs="Times New Roman"/>
          <w:sz w:val="44"/>
          <w:szCs w:val="44"/>
          <w:u w:val="none"/>
          <w:lang w:eastAsia="zh-CN" w:bidi="ar"/>
        </w:rPr>
        <w:t>和反兴奋剂保证书</w:t>
      </w:r>
    </w:p>
    <w:p>
      <w:pPr>
        <w:overflowPunct w:val="0"/>
        <w:autoSpaceDE w:val="0"/>
        <w:autoSpaceDN w:val="0"/>
        <w:adjustRightInd w:val="0"/>
        <w:snapToGrid w:val="0"/>
        <w:spacing w:line="600" w:lineRule="exact"/>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lang w:bidi="ar"/>
        </w:rPr>
        <w:t xml:space="preserve"> </w:t>
      </w:r>
    </w:p>
    <w:p>
      <w:pPr>
        <w:overflowPunct w:val="0"/>
        <w:autoSpaceDE w:val="0"/>
        <w:autoSpaceDN w:val="0"/>
        <w:spacing w:line="600" w:lineRule="exact"/>
        <w:ind w:firstLine="640" w:firstLineChars="200"/>
        <w:rPr>
          <w:rFonts w:ascii="Times New Roman" w:hAnsi="Times New Roman" w:eastAsia="仿宋_GB2312" w:cs="Times New Roman"/>
          <w:sz w:val="32"/>
          <w:szCs w:val="32"/>
          <w:u w:val="none"/>
        </w:rPr>
      </w:pPr>
      <w:r>
        <w:rPr>
          <w:rFonts w:ascii="Times New Roman" w:hAnsi="Times New Roman" w:eastAsia="黑体" w:cs="Times New Roman"/>
          <w:sz w:val="32"/>
          <w:szCs w:val="32"/>
          <w:u w:val="none"/>
          <w:lang w:bidi="ar"/>
        </w:rPr>
        <w:t>第一条</w:t>
      </w:r>
      <w:r>
        <w:rPr>
          <w:rFonts w:ascii="Times New Roman" w:hAnsi="Times New Roman" w:eastAsia="仿宋_GB2312" w:cs="Times New Roman"/>
          <w:sz w:val="32"/>
          <w:szCs w:val="32"/>
          <w:u w:val="none"/>
          <w:lang w:bidi="ar"/>
        </w:rPr>
        <w:t xml:space="preserve">  为加强对</w:t>
      </w:r>
      <w:r>
        <w:rPr>
          <w:rFonts w:hint="eastAsia" w:ascii="Times New Roman" w:hAnsi="Times New Roman" w:eastAsia="仿宋_GB2312" w:cs="Times New Roman"/>
          <w:sz w:val="32"/>
          <w:szCs w:val="32"/>
          <w:u w:val="single"/>
          <w:lang w:val="en-US" w:eastAsia="zh-CN" w:bidi="ar"/>
        </w:rPr>
        <w:t xml:space="preserve">                   队 </w:t>
      </w:r>
      <w:r>
        <w:rPr>
          <w:rFonts w:hint="eastAsia" w:ascii="Times New Roman" w:hAnsi="Times New Roman" w:eastAsia="仿宋_GB2312" w:cs="Times New Roman"/>
          <w:sz w:val="32"/>
          <w:szCs w:val="32"/>
          <w:u w:val="none"/>
          <w:lang w:eastAsia="zh-CN" w:bidi="ar"/>
        </w:rPr>
        <w:t>（</w:t>
      </w:r>
      <w:r>
        <w:rPr>
          <w:rFonts w:hint="eastAsia" w:ascii="Times New Roman" w:hAnsi="Times New Roman" w:eastAsia="仿宋_GB2312" w:cs="Times New Roman"/>
          <w:sz w:val="32"/>
          <w:szCs w:val="32"/>
          <w:u w:val="none"/>
          <w:lang w:bidi="ar"/>
        </w:rPr>
        <w:t>参赛单位</w:t>
      </w:r>
      <w:r>
        <w:rPr>
          <w:rFonts w:hint="eastAsia" w:ascii="Times New Roman" w:hAnsi="Times New Roman" w:eastAsia="仿宋_GB2312" w:cs="Times New Roman"/>
          <w:sz w:val="32"/>
          <w:szCs w:val="32"/>
          <w:u w:val="none"/>
          <w:lang w:eastAsia="zh-CN" w:bidi="ar"/>
        </w:rPr>
        <w:t>）</w:t>
      </w:r>
      <w:r>
        <w:rPr>
          <w:rFonts w:ascii="Times New Roman" w:hAnsi="Times New Roman" w:eastAsia="仿宋_GB2312" w:cs="Times New Roman"/>
          <w:sz w:val="32"/>
          <w:szCs w:val="32"/>
          <w:u w:val="none"/>
          <w:lang w:bidi="ar"/>
        </w:rPr>
        <w:t>参加</w:t>
      </w:r>
      <w:r>
        <w:rPr>
          <w:rFonts w:hint="eastAsia" w:ascii="Times New Roman" w:hAnsi="Times New Roman" w:eastAsia="仿宋_GB2312" w:cs="Times New Roman"/>
          <w:snapToGrid w:val="0"/>
          <w:sz w:val="32"/>
          <w:szCs w:val="32"/>
          <w:u w:val="none"/>
          <w:lang w:bidi="ar"/>
        </w:rPr>
        <w:t>“</w:t>
      </w:r>
      <w:r>
        <w:rPr>
          <w:rFonts w:hint="eastAsia" w:ascii="Times New Roman" w:hAnsi="Times New Roman" w:eastAsia="仿宋_GB2312" w:cs="Times New Roman"/>
          <w:snapToGrid w:val="0"/>
          <w:color w:val="auto"/>
          <w:sz w:val="32"/>
          <w:szCs w:val="32"/>
          <w:u w:val="none"/>
          <w:lang w:val="en-US" w:eastAsia="zh-CN" w:bidi="ar"/>
        </w:rPr>
        <w:t>2025年</w:t>
      </w:r>
      <w:r>
        <w:rPr>
          <w:rFonts w:hint="eastAsia" w:ascii="Times New Roman" w:hAnsi="Times New Roman" w:eastAsia="仿宋_GB2312" w:cs="Times New Roman"/>
          <w:snapToGrid w:val="0"/>
          <w:color w:val="auto"/>
          <w:sz w:val="32"/>
          <w:szCs w:val="32"/>
          <w:u w:val="none"/>
          <w:lang w:eastAsia="zh-CN" w:bidi="ar"/>
        </w:rPr>
        <w:t>江门市青少年武术套路锦标赛”赛风赛纪和反兴奋剂及安全防范工作的管理、监督和责任落实，确</w:t>
      </w:r>
      <w:r>
        <w:rPr>
          <w:rFonts w:ascii="Times New Roman" w:hAnsi="Times New Roman" w:eastAsia="仿宋_GB2312" w:cs="Times New Roman"/>
          <w:sz w:val="32"/>
          <w:szCs w:val="32"/>
          <w:u w:val="none"/>
          <w:lang w:bidi="ar"/>
        </w:rPr>
        <w:t>保安全参赛、文明参赛、干净参赛，特制定本</w:t>
      </w:r>
      <w:r>
        <w:rPr>
          <w:rFonts w:hint="eastAsia" w:ascii="Times New Roman" w:hAnsi="Times New Roman" w:eastAsia="仿宋_GB2312" w:cs="Times New Roman"/>
          <w:sz w:val="32"/>
          <w:szCs w:val="32"/>
          <w:u w:val="none"/>
          <w:lang w:eastAsia="zh-CN" w:bidi="ar"/>
        </w:rPr>
        <w:t>保证</w:t>
      </w:r>
      <w:r>
        <w:rPr>
          <w:rFonts w:ascii="Times New Roman" w:hAnsi="Times New Roman" w:eastAsia="仿宋_GB2312" w:cs="Times New Roman"/>
          <w:sz w:val="32"/>
          <w:szCs w:val="32"/>
          <w:u w:val="none"/>
          <w:lang w:bidi="ar"/>
        </w:rPr>
        <w:t>书。</w:t>
      </w:r>
    </w:p>
    <w:p>
      <w:pPr>
        <w:overflowPunct w:val="0"/>
        <w:autoSpaceDE w:val="0"/>
        <w:autoSpaceDN w:val="0"/>
        <w:spacing w:line="600" w:lineRule="exact"/>
        <w:ind w:firstLine="640" w:firstLineChars="200"/>
        <w:rPr>
          <w:rFonts w:ascii="Times New Roman" w:hAnsi="Times New Roman" w:eastAsia="仿宋_GB2312" w:cs="Times New Roman"/>
          <w:sz w:val="32"/>
          <w:szCs w:val="32"/>
          <w:u w:val="none"/>
        </w:rPr>
      </w:pPr>
      <w:r>
        <w:rPr>
          <w:rFonts w:ascii="Times New Roman" w:hAnsi="Times New Roman" w:eastAsia="黑体" w:cs="Times New Roman"/>
          <w:sz w:val="32"/>
          <w:szCs w:val="32"/>
          <w:u w:val="none"/>
          <w:lang w:bidi="ar"/>
        </w:rPr>
        <w:t>第二条</w:t>
      </w:r>
      <w:r>
        <w:rPr>
          <w:rFonts w:ascii="Times New Roman" w:hAnsi="Times New Roman" w:eastAsia="仿宋_GB2312" w:cs="Times New Roman"/>
          <w:sz w:val="32"/>
          <w:szCs w:val="32"/>
          <w:u w:val="none"/>
          <w:lang w:bidi="ar"/>
        </w:rPr>
        <w:t xml:space="preserve">  参赛单位</w:t>
      </w:r>
      <w:r>
        <w:rPr>
          <w:rFonts w:hint="eastAsia" w:ascii="Times New Roman" w:hAnsi="Times New Roman" w:eastAsia="仿宋_GB2312" w:cs="Times New Roman"/>
          <w:sz w:val="32"/>
          <w:szCs w:val="32"/>
          <w:u w:val="none"/>
          <w:lang w:eastAsia="zh-CN" w:bidi="ar"/>
        </w:rPr>
        <w:t>领队、教练</w:t>
      </w:r>
      <w:r>
        <w:rPr>
          <w:rFonts w:ascii="Times New Roman" w:hAnsi="Times New Roman" w:eastAsia="仿宋_GB2312" w:cs="Times New Roman"/>
          <w:sz w:val="32"/>
          <w:szCs w:val="32"/>
          <w:u w:val="none"/>
          <w:lang w:bidi="ar"/>
        </w:rPr>
        <w:t>是本单位运动队参加</w:t>
      </w:r>
      <w:r>
        <w:rPr>
          <w:rFonts w:hint="eastAsia" w:ascii="Times New Roman" w:hAnsi="Times New Roman" w:eastAsia="仿宋_GB2312" w:cs="Times New Roman"/>
          <w:snapToGrid w:val="0"/>
          <w:sz w:val="32"/>
          <w:szCs w:val="32"/>
          <w:u w:val="none"/>
          <w:lang w:bidi="ar"/>
        </w:rPr>
        <w:t>“</w:t>
      </w:r>
      <w:r>
        <w:rPr>
          <w:rFonts w:hint="eastAsia" w:ascii="Times New Roman" w:hAnsi="Times New Roman" w:eastAsia="仿宋_GB2312" w:cs="Times New Roman"/>
          <w:snapToGrid w:val="0"/>
          <w:color w:val="auto"/>
          <w:sz w:val="32"/>
          <w:szCs w:val="32"/>
          <w:u w:val="none"/>
          <w:lang w:val="en-US" w:eastAsia="zh-CN" w:bidi="ar"/>
        </w:rPr>
        <w:t>2025年</w:t>
      </w:r>
      <w:r>
        <w:rPr>
          <w:rFonts w:hint="eastAsia" w:ascii="Times New Roman" w:hAnsi="Times New Roman" w:eastAsia="仿宋_GB2312" w:cs="Times New Roman"/>
          <w:snapToGrid w:val="0"/>
          <w:color w:val="auto"/>
          <w:sz w:val="32"/>
          <w:szCs w:val="32"/>
          <w:u w:val="none"/>
          <w:lang w:eastAsia="zh-CN" w:bidi="ar"/>
        </w:rPr>
        <w:t>江门市青少年武术套路锦标赛”</w:t>
      </w:r>
      <w:r>
        <w:rPr>
          <w:rFonts w:ascii="Times New Roman" w:hAnsi="Times New Roman" w:eastAsia="仿宋_GB2312" w:cs="Times New Roman"/>
          <w:sz w:val="32"/>
          <w:szCs w:val="32"/>
          <w:u w:val="none"/>
          <w:lang w:bidi="ar"/>
        </w:rPr>
        <w:t>赛风赛纪和</w:t>
      </w:r>
      <w:r>
        <w:rPr>
          <w:rFonts w:hint="eastAsia" w:ascii="Times New Roman" w:hAnsi="Times New Roman" w:eastAsia="仿宋_GB2312" w:cs="Times New Roman"/>
          <w:sz w:val="32"/>
          <w:szCs w:val="32"/>
          <w:u w:val="none"/>
          <w:lang w:eastAsia="zh-CN" w:bidi="ar"/>
        </w:rPr>
        <w:t>反兴奋剂</w:t>
      </w:r>
      <w:r>
        <w:rPr>
          <w:rFonts w:ascii="Times New Roman" w:hAnsi="Times New Roman" w:eastAsia="仿宋_GB2312" w:cs="Times New Roman"/>
          <w:sz w:val="32"/>
          <w:szCs w:val="32"/>
          <w:u w:val="none"/>
          <w:lang w:bidi="ar"/>
        </w:rPr>
        <w:t>及安全防范工作的第一责任人，对此项工作负有主要监督管理责任。</w:t>
      </w:r>
    </w:p>
    <w:p>
      <w:pPr>
        <w:overflowPunct w:val="0"/>
        <w:autoSpaceDE w:val="0"/>
        <w:autoSpaceDN w:val="0"/>
        <w:adjustRightInd w:val="0"/>
        <w:snapToGrid w:val="0"/>
        <w:spacing w:line="600" w:lineRule="exact"/>
        <w:ind w:firstLine="660"/>
        <w:rPr>
          <w:rFonts w:ascii="Times New Roman" w:hAnsi="Times New Roman" w:eastAsia="仿宋_GB2312" w:cs="Times New Roman"/>
          <w:sz w:val="32"/>
          <w:szCs w:val="32"/>
          <w:u w:val="none"/>
        </w:rPr>
      </w:pPr>
      <w:r>
        <w:rPr>
          <w:rFonts w:ascii="Times New Roman" w:hAnsi="Times New Roman" w:eastAsia="黑体" w:cs="Times New Roman"/>
          <w:sz w:val="32"/>
          <w:szCs w:val="32"/>
          <w:u w:val="none"/>
          <w:lang w:bidi="ar"/>
        </w:rPr>
        <w:t>第三条</w:t>
      </w:r>
      <w:r>
        <w:rPr>
          <w:rFonts w:ascii="Times New Roman" w:hAnsi="Times New Roman" w:eastAsia="仿宋_GB2312" w:cs="Times New Roman"/>
          <w:b/>
          <w:sz w:val="32"/>
          <w:szCs w:val="32"/>
          <w:u w:val="none"/>
          <w:lang w:bidi="ar"/>
        </w:rPr>
        <w:t xml:space="preserve">  </w:t>
      </w:r>
      <w:r>
        <w:rPr>
          <w:rFonts w:ascii="Times New Roman" w:hAnsi="Times New Roman" w:eastAsia="仿宋_GB2312" w:cs="Times New Roman"/>
          <w:sz w:val="32"/>
          <w:szCs w:val="32"/>
          <w:u w:val="none"/>
          <w:lang w:bidi="ar"/>
        </w:rPr>
        <w:t>参赛单位要充分认识赛风赛纪和反兴奋剂工作的重要性和必要性，坚决落实主体责任和监督责任，制定切实有效的措施，加强管理和教育，确保顺利安全参赛。</w:t>
      </w:r>
    </w:p>
    <w:p>
      <w:pPr>
        <w:overflowPunct w:val="0"/>
        <w:autoSpaceDE w:val="0"/>
        <w:autoSpaceDN w:val="0"/>
        <w:adjustRightInd w:val="0"/>
        <w:snapToGrid w:val="0"/>
        <w:spacing w:line="600" w:lineRule="exact"/>
        <w:ind w:firstLine="630"/>
        <w:rPr>
          <w:rFonts w:ascii="Times New Roman" w:hAnsi="Times New Roman" w:eastAsia="仿宋_GB2312" w:cs="Times New Roman"/>
          <w:sz w:val="32"/>
          <w:szCs w:val="32"/>
          <w:u w:val="none"/>
        </w:rPr>
      </w:pPr>
      <w:r>
        <w:rPr>
          <w:rFonts w:ascii="Times New Roman" w:hAnsi="Times New Roman" w:eastAsia="黑体" w:cs="Times New Roman"/>
          <w:sz w:val="32"/>
          <w:szCs w:val="32"/>
          <w:u w:val="none"/>
          <w:lang w:bidi="ar"/>
        </w:rPr>
        <w:t>第四条</w:t>
      </w:r>
      <w:r>
        <w:rPr>
          <w:rFonts w:ascii="Times New Roman" w:hAnsi="Times New Roman" w:eastAsia="仿宋_GB2312" w:cs="Times New Roman"/>
          <w:b/>
          <w:sz w:val="32"/>
          <w:szCs w:val="32"/>
          <w:u w:val="none"/>
          <w:lang w:bidi="ar"/>
        </w:rPr>
        <w:t xml:space="preserve">  </w:t>
      </w:r>
      <w:r>
        <w:rPr>
          <w:rFonts w:ascii="Times New Roman" w:hAnsi="Times New Roman" w:eastAsia="仿宋_GB2312" w:cs="Times New Roman"/>
          <w:sz w:val="32"/>
          <w:szCs w:val="32"/>
          <w:u w:val="none"/>
          <w:lang w:bidi="ar"/>
        </w:rPr>
        <w:t>参赛单位要加强对所</w:t>
      </w:r>
      <w:r>
        <w:rPr>
          <w:rFonts w:hint="eastAsia" w:ascii="Times New Roman" w:hAnsi="Times New Roman" w:eastAsia="仿宋_GB2312" w:cs="Times New Roman"/>
          <w:sz w:val="32"/>
          <w:szCs w:val="32"/>
          <w:u w:val="none"/>
          <w:lang w:eastAsia="zh-CN" w:bidi="ar"/>
        </w:rPr>
        <w:t>有参赛</w:t>
      </w:r>
      <w:r>
        <w:rPr>
          <w:rFonts w:ascii="Times New Roman" w:hAnsi="Times New Roman" w:eastAsia="仿宋_GB2312" w:cs="Times New Roman"/>
          <w:sz w:val="32"/>
          <w:szCs w:val="32"/>
          <w:u w:val="none"/>
          <w:lang w:bidi="ar"/>
        </w:rPr>
        <w:t>人员的教育和管理，树立正确的参赛观、胜负观，鼓励教练员、运动员通过刻苦训练、顽强拼搏争取优异成绩，坚决抵制为追求金牌而扭曲体育精神的不良行为。</w:t>
      </w:r>
    </w:p>
    <w:p>
      <w:pPr>
        <w:overflowPunct w:val="0"/>
        <w:autoSpaceDE w:val="0"/>
        <w:autoSpaceDN w:val="0"/>
        <w:adjustRightInd w:val="0"/>
        <w:snapToGrid w:val="0"/>
        <w:spacing w:line="600" w:lineRule="exact"/>
        <w:ind w:firstLine="640" w:firstLineChars="200"/>
        <w:rPr>
          <w:rFonts w:ascii="Times New Roman" w:hAnsi="Times New Roman" w:eastAsia="仿宋_GB2312" w:cs="Times New Roman"/>
          <w:sz w:val="32"/>
          <w:szCs w:val="32"/>
          <w:u w:val="none"/>
        </w:rPr>
      </w:pPr>
      <w:r>
        <w:rPr>
          <w:rFonts w:ascii="Times New Roman" w:hAnsi="Times New Roman" w:eastAsia="黑体" w:cs="Times New Roman"/>
          <w:sz w:val="32"/>
          <w:szCs w:val="32"/>
          <w:u w:val="none"/>
          <w:lang w:bidi="ar"/>
        </w:rPr>
        <w:t>第五条</w:t>
      </w:r>
      <w:r>
        <w:rPr>
          <w:rFonts w:ascii="Times New Roman" w:hAnsi="Times New Roman" w:eastAsia="仿宋_GB2312" w:cs="Times New Roman"/>
          <w:b/>
          <w:sz w:val="32"/>
          <w:szCs w:val="32"/>
          <w:u w:val="none"/>
          <w:lang w:bidi="ar"/>
        </w:rPr>
        <w:t xml:space="preserve">  </w:t>
      </w:r>
      <w:r>
        <w:rPr>
          <w:rFonts w:ascii="Times New Roman" w:hAnsi="Times New Roman" w:eastAsia="仿宋_GB2312" w:cs="Times New Roman"/>
          <w:sz w:val="32"/>
          <w:szCs w:val="32"/>
          <w:u w:val="none"/>
          <w:lang w:bidi="ar"/>
        </w:rPr>
        <w:t>参赛单位要严格遵守国家和省有关反兴奋剂工作法律法规，加强宣传和教育，严防严查兴奋剂违规行为。</w:t>
      </w:r>
    </w:p>
    <w:p>
      <w:pPr>
        <w:overflowPunct w:val="0"/>
        <w:autoSpaceDE w:val="0"/>
        <w:autoSpaceDN w:val="0"/>
        <w:adjustRightInd w:val="0"/>
        <w:snapToGrid w:val="0"/>
        <w:spacing w:line="580" w:lineRule="exact"/>
        <w:ind w:firstLine="645"/>
        <w:rPr>
          <w:rFonts w:ascii="Times New Roman" w:hAnsi="Times New Roman" w:eastAsia="仿宋_GB2312" w:cs="Times New Roman"/>
          <w:sz w:val="32"/>
          <w:szCs w:val="32"/>
          <w:u w:val="none"/>
        </w:rPr>
      </w:pPr>
      <w:r>
        <w:rPr>
          <w:rFonts w:ascii="Times New Roman" w:hAnsi="Times New Roman" w:eastAsia="黑体" w:cs="Times New Roman"/>
          <w:sz w:val="32"/>
          <w:szCs w:val="32"/>
          <w:u w:val="none"/>
          <w:lang w:bidi="ar"/>
        </w:rPr>
        <w:t>第六条</w:t>
      </w:r>
      <w:r>
        <w:rPr>
          <w:rFonts w:ascii="Times New Roman" w:hAnsi="Times New Roman" w:eastAsia="仿宋_GB2312" w:cs="Times New Roman"/>
          <w:sz w:val="32"/>
          <w:szCs w:val="32"/>
          <w:u w:val="none"/>
          <w:lang w:bidi="ar"/>
        </w:rPr>
        <w:t xml:space="preserve">  严格落实赛风赛纪和反兴奋剂</w:t>
      </w:r>
      <w:r>
        <w:rPr>
          <w:rFonts w:hint="eastAsia" w:ascii="Times New Roman" w:hAnsi="Times New Roman" w:eastAsia="仿宋_GB2312" w:cs="Times New Roman"/>
          <w:sz w:val="32"/>
          <w:szCs w:val="32"/>
          <w:u w:val="none"/>
          <w:lang w:eastAsia="zh-CN" w:bidi="ar"/>
        </w:rPr>
        <w:t>以及安全防范</w:t>
      </w:r>
      <w:r>
        <w:rPr>
          <w:rFonts w:ascii="Times New Roman" w:hAnsi="Times New Roman" w:eastAsia="仿宋_GB2312" w:cs="Times New Roman"/>
          <w:sz w:val="32"/>
          <w:szCs w:val="32"/>
          <w:u w:val="none"/>
          <w:lang w:bidi="ar"/>
        </w:rPr>
        <w:t>工作责任制，建立责任防范和监管体系，做到各负其责，无盲点、全覆盖。对于监管工作不尽职、不履责的单位和人员按规定进行严肃追责。</w:t>
      </w:r>
    </w:p>
    <w:p>
      <w:pPr>
        <w:overflowPunct w:val="0"/>
        <w:autoSpaceDE w:val="0"/>
        <w:autoSpaceDN w:val="0"/>
        <w:adjustRightInd w:val="0"/>
        <w:snapToGrid w:val="0"/>
        <w:spacing w:line="580" w:lineRule="exact"/>
        <w:ind w:firstLine="640" w:firstLineChars="200"/>
        <w:rPr>
          <w:rFonts w:hint="default" w:ascii="Times New Roman" w:hAnsi="Times New Roman" w:eastAsia="仿宋_GB2312" w:cs="Times New Roman"/>
          <w:sz w:val="32"/>
          <w:szCs w:val="32"/>
          <w:u w:val="none"/>
          <w:lang w:val="en-US" w:eastAsia="zh-CN" w:bidi="ar"/>
        </w:rPr>
      </w:pPr>
      <w:r>
        <w:rPr>
          <w:rFonts w:ascii="Times New Roman" w:hAnsi="Times New Roman" w:eastAsia="黑体" w:cs="Times New Roman"/>
          <w:sz w:val="32"/>
          <w:szCs w:val="32"/>
          <w:u w:val="none"/>
          <w:lang w:bidi="ar"/>
        </w:rPr>
        <w:t>第</w:t>
      </w:r>
      <w:r>
        <w:rPr>
          <w:rFonts w:hint="eastAsia" w:ascii="Times New Roman" w:hAnsi="Times New Roman" w:eastAsia="黑体" w:cs="Times New Roman"/>
          <w:sz w:val="32"/>
          <w:szCs w:val="32"/>
          <w:u w:val="none"/>
          <w:lang w:val="en-US" w:eastAsia="zh-CN" w:bidi="ar"/>
        </w:rPr>
        <w:t>七</w:t>
      </w:r>
      <w:r>
        <w:rPr>
          <w:rFonts w:ascii="Times New Roman" w:hAnsi="Times New Roman" w:eastAsia="黑体" w:cs="Times New Roman"/>
          <w:sz w:val="32"/>
          <w:szCs w:val="32"/>
          <w:u w:val="none"/>
          <w:lang w:bidi="ar"/>
        </w:rPr>
        <w:t>条</w:t>
      </w:r>
      <w:r>
        <w:rPr>
          <w:rFonts w:hint="eastAsia" w:ascii="Times New Roman" w:hAnsi="Times New Roman" w:eastAsia="黑体" w:cs="Times New Roman"/>
          <w:sz w:val="32"/>
          <w:szCs w:val="32"/>
          <w:u w:val="none"/>
          <w:lang w:val="en-US" w:eastAsia="zh-CN" w:bidi="ar"/>
        </w:rPr>
        <w:t xml:space="preserve">  </w:t>
      </w:r>
      <w:r>
        <w:rPr>
          <w:rFonts w:hint="eastAsia" w:ascii="Times New Roman" w:hAnsi="Times New Roman" w:eastAsia="仿宋_GB2312" w:cs="Times New Roman"/>
          <w:sz w:val="32"/>
          <w:szCs w:val="32"/>
          <w:u w:val="none"/>
          <w:lang w:val="en-US" w:eastAsia="zh-CN" w:bidi="ar"/>
        </w:rPr>
        <w:t>参赛单位负责监管参赛人员落实重点传染病等防控工作</w:t>
      </w:r>
    </w:p>
    <w:p>
      <w:pPr>
        <w:overflowPunct w:val="0"/>
        <w:autoSpaceDE w:val="0"/>
        <w:autoSpaceDN w:val="0"/>
        <w:adjustRightInd w:val="0"/>
        <w:snapToGrid w:val="0"/>
        <w:spacing w:line="580" w:lineRule="exact"/>
        <w:ind w:firstLine="640" w:firstLineChars="200"/>
        <w:rPr>
          <w:rFonts w:ascii="Times New Roman" w:hAnsi="Times New Roman" w:eastAsia="仿宋_GB2312" w:cs="Times New Roman"/>
          <w:sz w:val="32"/>
          <w:szCs w:val="32"/>
          <w:u w:val="none"/>
        </w:rPr>
      </w:pPr>
      <w:r>
        <w:rPr>
          <w:rFonts w:ascii="Times New Roman" w:hAnsi="Times New Roman" w:eastAsia="黑体" w:cs="Times New Roman"/>
          <w:sz w:val="32"/>
          <w:szCs w:val="32"/>
          <w:u w:val="none"/>
          <w:lang w:bidi="ar"/>
        </w:rPr>
        <w:t>第</w:t>
      </w:r>
      <w:r>
        <w:rPr>
          <w:rFonts w:hint="eastAsia" w:ascii="Times New Roman" w:hAnsi="Times New Roman" w:eastAsia="黑体" w:cs="Times New Roman"/>
          <w:sz w:val="32"/>
          <w:szCs w:val="32"/>
          <w:u w:val="none"/>
          <w:lang w:val="en-US" w:eastAsia="zh-CN" w:bidi="ar"/>
        </w:rPr>
        <w:t>八</w:t>
      </w:r>
      <w:r>
        <w:rPr>
          <w:rFonts w:ascii="Times New Roman" w:hAnsi="Times New Roman" w:eastAsia="黑体" w:cs="Times New Roman"/>
          <w:sz w:val="32"/>
          <w:szCs w:val="32"/>
          <w:u w:val="none"/>
          <w:lang w:bidi="ar"/>
        </w:rPr>
        <w:t>条</w:t>
      </w:r>
      <w:r>
        <w:rPr>
          <w:rFonts w:ascii="Times New Roman" w:hAnsi="Times New Roman" w:eastAsia="仿宋_GB2312" w:cs="Times New Roman"/>
          <w:b/>
          <w:sz w:val="32"/>
          <w:szCs w:val="32"/>
          <w:u w:val="none"/>
          <w:lang w:bidi="ar"/>
        </w:rPr>
        <w:t xml:space="preserve">  </w:t>
      </w:r>
      <w:r>
        <w:rPr>
          <w:rFonts w:ascii="Times New Roman" w:hAnsi="Times New Roman" w:eastAsia="仿宋_GB2312" w:cs="Times New Roman"/>
          <w:sz w:val="32"/>
          <w:szCs w:val="32"/>
          <w:u w:val="none"/>
          <w:lang w:bidi="ar"/>
        </w:rPr>
        <w:t>参赛单位负责掌握参赛运动员身体状况，排除参赛风险隐患，保证安全参赛。做到：</w:t>
      </w:r>
    </w:p>
    <w:p>
      <w:pPr>
        <w:overflowPunct w:val="0"/>
        <w:autoSpaceDE w:val="0"/>
        <w:autoSpaceDN w:val="0"/>
        <w:adjustRightInd w:val="0"/>
        <w:snapToGrid w:val="0"/>
        <w:spacing w:line="580" w:lineRule="exact"/>
        <w:ind w:firstLine="640" w:firstLineChars="200"/>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lang w:bidi="ar"/>
        </w:rPr>
        <w:t>（一）确保参赛运动员身体健康，状况良好，没有任何身体不适或疾病（包括但不限于先天性心脏病、风湿性心脏病、心肌炎、冠状动脉病、严重心律不齐、高血压、脑血管疾病等不适合参加本次比赛的疾病）。</w:t>
      </w:r>
    </w:p>
    <w:p>
      <w:pPr>
        <w:overflowPunct w:val="0"/>
        <w:autoSpaceDE w:val="0"/>
        <w:autoSpaceDN w:val="0"/>
        <w:adjustRightInd w:val="0"/>
        <w:snapToGrid w:val="0"/>
        <w:spacing w:line="580" w:lineRule="exact"/>
        <w:ind w:firstLine="640" w:firstLineChars="200"/>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lang w:bidi="ar"/>
        </w:rPr>
        <w:t>（二）确保为参赛运动员购买参加比赛期间（含交通往返途中）的“人身意外伤害保险”；比赛期间如发生人身意外伤亡事故，参赛单位及参赛运动员愿意承担责任风险，一切责任和费用全部由参赛方（人）承担。</w:t>
      </w:r>
    </w:p>
    <w:p>
      <w:pPr>
        <w:overflowPunct w:val="0"/>
        <w:autoSpaceDE w:val="0"/>
        <w:autoSpaceDN w:val="0"/>
        <w:adjustRightInd w:val="0"/>
        <w:snapToGrid w:val="0"/>
        <w:spacing w:line="580" w:lineRule="exact"/>
        <w:ind w:firstLine="640" w:firstLineChars="200"/>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lang w:bidi="ar"/>
        </w:rPr>
        <w:t>（三）充分了解本次赛事可能出现的风险，并采取必要的防范措施，对全体参赛人员安全高度负责。</w:t>
      </w:r>
    </w:p>
    <w:p>
      <w:pPr>
        <w:keepNext w:val="0"/>
        <w:keepLines w:val="0"/>
        <w:widowControl w:val="0"/>
        <w:suppressLineNumbers w:val="0"/>
        <w:spacing w:before="0" w:beforeAutospacing="0" w:after="0" w:afterAutospacing="0"/>
        <w:ind w:left="0" w:right="0" w:firstLine="420" w:firstLineChars="200"/>
        <w:jc w:val="both"/>
        <w:rPr>
          <w:rFonts w:hint="default" w:ascii="Calibri" w:hAnsi="Calibri" w:eastAsia="宋体" w:cs="Times New Roman"/>
          <w:kern w:val="2"/>
          <w:sz w:val="21"/>
          <w:szCs w:val="21"/>
          <w:u w:val="none"/>
          <w:lang w:val="en-US" w:eastAsia="zh-CN" w:bidi="ar"/>
        </w:rPr>
      </w:pPr>
    </w:p>
    <w:p>
      <w:pPr>
        <w:keepNext w:val="0"/>
        <w:keepLines w:val="0"/>
        <w:widowControl w:val="0"/>
        <w:suppressLineNumbers w:val="0"/>
        <w:spacing w:before="0" w:beforeAutospacing="0" w:after="0" w:afterAutospacing="0"/>
        <w:ind w:left="0" w:right="0" w:firstLine="420" w:firstLineChars="200"/>
        <w:jc w:val="both"/>
        <w:rPr>
          <w:rFonts w:hint="default" w:ascii="Calibri" w:hAnsi="Calibri" w:eastAsia="宋体" w:cs="Times New Roman"/>
          <w:kern w:val="2"/>
          <w:sz w:val="21"/>
          <w:szCs w:val="21"/>
          <w:u w:val="none"/>
          <w:lang w:val="en-US" w:eastAsia="zh-CN" w:bidi="ar"/>
        </w:rPr>
      </w:pPr>
    </w:p>
    <w:p>
      <w:pPr>
        <w:overflowPunct w:val="0"/>
        <w:autoSpaceDE w:val="0"/>
        <w:autoSpaceDN w:val="0"/>
        <w:adjustRightInd w:val="0"/>
        <w:snapToGrid w:val="0"/>
        <w:spacing w:line="600" w:lineRule="exact"/>
        <w:ind w:firstLine="640" w:firstLineChars="200"/>
        <w:rPr>
          <w:rFonts w:ascii="Times New Roman" w:hAnsi="Times New Roman" w:eastAsia="仿宋_GB2312" w:cs="Times New Roman"/>
          <w:sz w:val="32"/>
          <w:szCs w:val="32"/>
          <w:u w:val="none"/>
        </w:rPr>
      </w:pPr>
      <w:r>
        <w:rPr>
          <w:rFonts w:hint="eastAsia" w:ascii="Times New Roman" w:hAnsi="Times New Roman" w:eastAsia="仿宋_GB2312" w:cs="Times New Roman"/>
          <w:sz w:val="32"/>
          <w:szCs w:val="32"/>
          <w:u w:val="none"/>
          <w:lang w:bidi="ar"/>
        </w:rPr>
        <w:t>参赛单位：</w:t>
      </w:r>
      <w:r>
        <w:rPr>
          <w:rFonts w:ascii="Times New Roman" w:hAnsi="Times New Roman" w:eastAsia="仿宋_GB2312" w:cs="Times New Roman"/>
          <w:sz w:val="32"/>
          <w:szCs w:val="32"/>
          <w:u w:val="none"/>
          <w:lang w:bidi="ar"/>
        </w:rPr>
        <w:t xml:space="preserve">      </w:t>
      </w:r>
      <w:r>
        <w:rPr>
          <w:rFonts w:hint="eastAsia" w:ascii="Times New Roman" w:hAnsi="Times New Roman" w:eastAsia="仿宋_GB2312" w:cs="Times New Roman"/>
          <w:sz w:val="32"/>
          <w:szCs w:val="32"/>
          <w:u w:val="none"/>
          <w:lang w:bidi="ar"/>
        </w:rPr>
        <w:t xml:space="preserve">                </w:t>
      </w:r>
      <w:r>
        <w:rPr>
          <w:rFonts w:ascii="Times New Roman" w:hAnsi="Times New Roman" w:eastAsia="仿宋_GB2312" w:cs="Times New Roman"/>
          <w:sz w:val="32"/>
          <w:szCs w:val="32"/>
          <w:u w:val="none"/>
          <w:lang w:bidi="ar"/>
        </w:rPr>
        <w:t xml:space="preserve">   </w:t>
      </w:r>
      <w:r>
        <w:rPr>
          <w:rFonts w:hint="eastAsia" w:ascii="Times New Roman" w:hAnsi="Times New Roman" w:eastAsia="仿宋_GB2312" w:cs="Times New Roman"/>
          <w:sz w:val="32"/>
          <w:szCs w:val="32"/>
          <w:u w:val="none"/>
          <w:lang w:bidi="ar"/>
        </w:rPr>
        <w:t xml:space="preserve"> </w:t>
      </w:r>
      <w:r>
        <w:rPr>
          <w:rFonts w:ascii="Times New Roman" w:hAnsi="Times New Roman" w:eastAsia="仿宋_GB2312" w:cs="Times New Roman"/>
          <w:sz w:val="32"/>
          <w:szCs w:val="32"/>
          <w:u w:val="none"/>
          <w:lang w:bidi="ar"/>
        </w:rPr>
        <w:t xml:space="preserve">                          </w:t>
      </w:r>
    </w:p>
    <w:p>
      <w:pPr>
        <w:overflowPunct w:val="0"/>
        <w:autoSpaceDE w:val="0"/>
        <w:autoSpaceDN w:val="0"/>
        <w:adjustRightInd w:val="0"/>
        <w:snapToGrid w:val="0"/>
        <w:spacing w:line="600" w:lineRule="exact"/>
        <w:ind w:firstLine="640" w:firstLineChars="200"/>
        <w:rPr>
          <w:rFonts w:ascii="Times New Roman" w:hAnsi="Times New Roman" w:eastAsia="仿宋_GB2312" w:cs="Times New Roman"/>
          <w:sz w:val="32"/>
          <w:szCs w:val="32"/>
          <w:u w:val="none"/>
        </w:rPr>
      </w:pPr>
      <w:r>
        <w:rPr>
          <w:rFonts w:hint="eastAsia" w:ascii="Times New Roman" w:hAnsi="Times New Roman" w:eastAsia="仿宋_GB2312" w:cs="Times New Roman"/>
          <w:sz w:val="32"/>
          <w:szCs w:val="32"/>
          <w:u w:val="none"/>
          <w:lang w:eastAsia="zh-CN" w:bidi="ar"/>
        </w:rPr>
        <w:t>领队</w:t>
      </w:r>
      <w:r>
        <w:rPr>
          <w:rFonts w:ascii="Times New Roman" w:hAnsi="Times New Roman" w:eastAsia="仿宋_GB2312" w:cs="Times New Roman"/>
          <w:sz w:val="32"/>
          <w:szCs w:val="32"/>
          <w:u w:val="none"/>
          <w:lang w:bidi="ar"/>
        </w:rPr>
        <w:t xml:space="preserve">签字：             </w:t>
      </w:r>
      <w:r>
        <w:rPr>
          <w:rFonts w:hint="eastAsia" w:ascii="Times New Roman" w:hAnsi="Times New Roman" w:eastAsia="仿宋_GB2312" w:cs="Times New Roman"/>
          <w:sz w:val="32"/>
          <w:szCs w:val="32"/>
          <w:u w:val="none"/>
          <w:lang w:bidi="ar"/>
        </w:rPr>
        <w:t xml:space="preserve">        </w:t>
      </w:r>
      <w:r>
        <w:rPr>
          <w:rFonts w:ascii="Times New Roman" w:hAnsi="Times New Roman" w:eastAsia="仿宋_GB2312" w:cs="Times New Roman"/>
          <w:sz w:val="32"/>
          <w:szCs w:val="32"/>
          <w:u w:val="none"/>
          <w:lang w:bidi="ar"/>
        </w:rPr>
        <w:t xml:space="preserve"> </w:t>
      </w:r>
      <w:r>
        <w:rPr>
          <w:rFonts w:hint="eastAsia" w:ascii="Times New Roman" w:hAnsi="Times New Roman" w:eastAsia="仿宋_GB2312" w:cs="Times New Roman"/>
          <w:sz w:val="32"/>
          <w:szCs w:val="32"/>
          <w:u w:val="none"/>
          <w:lang w:bidi="ar"/>
        </w:rPr>
        <w:t xml:space="preserve"> </w:t>
      </w:r>
    </w:p>
    <w:p>
      <w:pPr>
        <w:overflowPunct w:val="0"/>
        <w:autoSpaceDE w:val="0"/>
        <w:autoSpaceDN w:val="0"/>
        <w:adjustRightInd w:val="0"/>
        <w:snapToGrid w:val="0"/>
        <w:spacing w:line="600" w:lineRule="exact"/>
        <w:ind w:firstLine="640" w:firstLineChars="200"/>
        <w:rPr>
          <w:rFonts w:hint="default" w:ascii="Times New Roman" w:hAnsi="Times New Roman" w:eastAsia="仿宋_GB2312" w:cs="Times New Roman"/>
          <w:sz w:val="32"/>
          <w:szCs w:val="32"/>
          <w:u w:val="none"/>
          <w:lang w:val="en-US" w:eastAsia="zh-CN" w:bidi="ar"/>
        </w:rPr>
      </w:pPr>
      <w:r>
        <w:rPr>
          <w:rFonts w:hint="eastAsia" w:ascii="Times New Roman" w:hAnsi="Times New Roman" w:eastAsia="仿宋_GB2312" w:cs="Times New Roman"/>
          <w:sz w:val="32"/>
          <w:szCs w:val="32"/>
          <w:u w:val="none"/>
          <w:lang w:val="en-US" w:eastAsia="zh-CN" w:bidi="ar"/>
        </w:rPr>
        <w:t>时间：2025年   月   日</w:t>
      </w:r>
    </w:p>
    <w:p>
      <w:pPr>
        <w:rPr>
          <w:rFonts w:ascii="Calibri" w:hAnsi="Calibri" w:eastAsia="宋体" w:cs="Times New Roman"/>
          <w:color w:val="0000FF"/>
          <w:szCs w:val="24"/>
          <w:u w:val="none"/>
        </w:rPr>
      </w:pPr>
    </w:p>
    <w:p>
      <w:pPr>
        <w:rPr>
          <w:rFonts w:ascii="Calibri" w:hAnsi="Calibri" w:eastAsia="宋体" w:cs="Times New Roman"/>
          <w:szCs w:val="24"/>
        </w:rPr>
      </w:pPr>
    </w:p>
    <w:p>
      <w:pPr>
        <w:widowControl w:val="0"/>
        <w:spacing w:before="25" w:beforeLines="0" w:after="25" w:afterLines="0"/>
        <w:jc w:val="left"/>
        <w:rPr>
          <w:rFonts w:hint="default" w:ascii="Times New Roman" w:hAnsi="Times New Roman" w:eastAsia="宋体" w:cs="Times New Roman"/>
          <w:spacing w:val="10"/>
          <w:kern w:val="0"/>
          <w:sz w:val="24"/>
          <w:szCs w:val="21"/>
          <w:highlight w:val="none"/>
          <w:lang w:val="en-US" w:eastAsia="zh-CN" w:bidi="ar-SA"/>
        </w:rPr>
      </w:pPr>
    </w:p>
    <w:p>
      <w:pPr>
        <w:pStyle w:val="2"/>
        <w:jc w:val="both"/>
        <w:rPr>
          <w:rFonts w:hint="default" w:ascii="Times New Roman" w:hAnsi="Calibri" w:eastAsia="方正小标宋简体" w:cs="Times New Roman"/>
          <w:color w:val="000000"/>
          <w:sz w:val="44"/>
          <w:szCs w:val="44"/>
          <w:lang w:val="en-US" w:eastAsia="zh-CN"/>
        </w:rPr>
      </w:pPr>
    </w:p>
    <w:sectPr>
      <w:footerReference r:id="rId3" w:type="default"/>
      <w:pgSz w:w="11906" w:h="16838"/>
      <w:pgMar w:top="1440" w:right="1803" w:bottom="1440" w:left="1803" w:header="851" w:footer="992" w:gutter="0"/>
      <w:pgNumType w:fmt="decimal"/>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华文仿宋">
    <w:altName w:val="汉仪仿宋简"/>
    <w:panose1 w:val="02010600040101010101"/>
    <w:charset w:val="86"/>
    <w:family w:val="auto"/>
    <w:pitch w:val="default"/>
    <w:sig w:usb0="00000000" w:usb1="00000000" w:usb2="00000000" w:usb3="00000000" w:csb0="0004009F" w:csb1="DFD70000"/>
  </w:font>
  <w:font w:name="Cambria">
    <w:altName w:val="Noto Sans Syriac Eastern"/>
    <w:panose1 w:val="02040503050406030204"/>
    <w:charset w:val="00"/>
    <w:family w:val="roman"/>
    <w:pitch w:val="default"/>
    <w:sig w:usb0="00000000" w:usb1="00000000"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方正仿宋简体">
    <w:altName w:val="方正仿宋_GBK"/>
    <w:panose1 w:val="02010601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黑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Noto Sans Syriac Eastern">
    <w:panose1 w:val="02040503050306020203"/>
    <w:charset w:val="86"/>
    <w:family w:val="auto"/>
    <w:pitch w:val="default"/>
    <w:sig w:usb0="00000000" w:usb1="00000000" w:usb2="00000080" w:usb3="00000000" w:csb0="203E0161" w:csb1="D7FF0000"/>
  </w:font>
  <w:font w:name="汉仪仿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5E84C2"/>
    <w:multiLevelType w:val="singleLevel"/>
    <w:tmpl w:val="BB5E84C2"/>
    <w:lvl w:ilvl="0" w:tentative="0">
      <w:start w:val="6"/>
      <w:numFmt w:val="decimal"/>
      <w:suff w:val="nothing"/>
      <w:lvlText w:val="（%1）"/>
      <w:lvlJc w:val="left"/>
    </w:lvl>
  </w:abstractNum>
  <w:abstractNum w:abstractNumId="1">
    <w:nsid w:val="FFF2D879"/>
    <w:multiLevelType w:val="singleLevel"/>
    <w:tmpl w:val="FFF2D879"/>
    <w:lvl w:ilvl="0" w:tentative="0">
      <w:start w:val="1"/>
      <w:numFmt w:val="chineseCounting"/>
      <w:suff w:val="nothing"/>
      <w:lvlText w:val="%1、"/>
      <w:lvlJc w:val="left"/>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os">
    <w15:presenceInfo w15:providerId="None" w15:userId="uo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trackRevisions w:val="true"/>
  <w:documentProtection w:enforcement="0"/>
  <w:defaultTabStop w:val="420"/>
  <w:drawingGridVerticalSpacing w:val="159"/>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hYTdjZjUzMWFmYWI4OTY4ZjFmNjFhNDJiYzlkYTMifQ=="/>
  </w:docVars>
  <w:rsids>
    <w:rsidRoot w:val="73442E46"/>
    <w:rsid w:val="0BEEB6EA"/>
    <w:rsid w:val="1DFD1DEB"/>
    <w:rsid w:val="1E7C0BA0"/>
    <w:rsid w:val="29BB7AA9"/>
    <w:rsid w:val="2CBF0067"/>
    <w:rsid w:val="340071A3"/>
    <w:rsid w:val="388D5005"/>
    <w:rsid w:val="3FAFF455"/>
    <w:rsid w:val="55546EF7"/>
    <w:rsid w:val="5A814463"/>
    <w:rsid w:val="5E264BCB"/>
    <w:rsid w:val="615F7CCE"/>
    <w:rsid w:val="68091DC3"/>
    <w:rsid w:val="6AAD40FB"/>
    <w:rsid w:val="73442E46"/>
    <w:rsid w:val="751D2454"/>
    <w:rsid w:val="77D5D6B1"/>
    <w:rsid w:val="78FE3F61"/>
    <w:rsid w:val="79BEEF66"/>
    <w:rsid w:val="7AFF9503"/>
    <w:rsid w:val="7F2B2339"/>
    <w:rsid w:val="7FFF67AF"/>
    <w:rsid w:val="97F907BE"/>
    <w:rsid w:val="A56F466D"/>
    <w:rsid w:val="D76773B5"/>
    <w:rsid w:val="ECF73834"/>
    <w:rsid w:val="EDBF103B"/>
    <w:rsid w:val="F7BF90A7"/>
    <w:rsid w:val="FBDFD8DA"/>
    <w:rsid w:val="FDCEE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表格文字"/>
    <w:basedOn w:val="3"/>
    <w:qFormat/>
    <w:uiPriority w:val="0"/>
    <w:pPr>
      <w:spacing w:before="25" w:after="25"/>
      <w:jc w:val="left"/>
    </w:pPr>
    <w:rPr>
      <w:bCs/>
      <w:spacing w:val="10"/>
      <w:kern w:val="0"/>
      <w:sz w:val="24"/>
    </w:rPr>
  </w:style>
  <w:style w:type="paragraph" w:customStyle="1" w:styleId="3">
    <w:name w:val="正文 New New"/>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Normal Indent"/>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21"/>
      <w:szCs w:val="21"/>
      <w:lang w:val="en-US" w:eastAsia="zh-CN" w:bidi="ar"/>
    </w:rPr>
  </w:style>
  <w:style w:type="paragraph" w:styleId="5">
    <w:name w:val="Body Text"/>
    <w:basedOn w:val="1"/>
    <w:next w:val="6"/>
    <w:qFormat/>
    <w:uiPriority w:val="1"/>
    <w:pPr>
      <w:autoSpaceDE w:val="0"/>
      <w:autoSpaceDN w:val="0"/>
      <w:ind w:left="703"/>
      <w:jc w:val="left"/>
    </w:pPr>
    <w:rPr>
      <w:rFonts w:ascii="华文仿宋" w:hAnsi="华文仿宋" w:eastAsia="华文仿宋" w:cs="华文仿宋"/>
      <w:kern w:val="0"/>
      <w:sz w:val="30"/>
      <w:szCs w:val="30"/>
      <w:lang w:val="zh-CN" w:bidi="zh-CN"/>
    </w:rPr>
  </w:style>
  <w:style w:type="paragraph" w:styleId="6">
    <w:name w:val="Title"/>
    <w:basedOn w:val="1"/>
    <w:next w:val="1"/>
    <w:qFormat/>
    <w:uiPriority w:val="0"/>
    <w:pPr>
      <w:spacing w:before="240" w:after="60"/>
      <w:jc w:val="center"/>
      <w:outlineLvl w:val="0"/>
    </w:pPr>
    <w:rPr>
      <w:rFonts w:ascii="Cambria" w:hAnsi="Cambria" w:eastAsia="宋体" w:cs="Times New Roman"/>
      <w:b/>
      <w:bCs/>
      <w:sz w:val="32"/>
      <w:szCs w:val="32"/>
      <w:lang w:bidi="ar-SA"/>
    </w:rPr>
  </w:style>
  <w:style w:type="paragraph" w:styleId="7">
    <w:name w:val="Body Text Indent 2"/>
    <w:basedOn w:val="1"/>
    <w:qFormat/>
    <w:uiPriority w:val="0"/>
    <w:pPr>
      <w:spacing w:after="120" w:line="480" w:lineRule="auto"/>
      <w:ind w:left="420" w:leftChars="200"/>
    </w:pPr>
    <w:rPr>
      <w:rFonts w:ascii="Times New Roman" w:eastAsia="宋体"/>
      <w:sz w:val="21"/>
    </w:rPr>
  </w:style>
  <w:style w:type="paragraph" w:styleId="8">
    <w:name w:val="footer"/>
    <w:basedOn w:val="1"/>
    <w:unhideWhenUsed/>
    <w:qFormat/>
    <w:uiPriority w:val="0"/>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footnote text"/>
    <w:basedOn w:val="1"/>
    <w:qFormat/>
    <w:uiPriority w:val="0"/>
    <w:pPr>
      <w:snapToGrid w:val="0"/>
      <w:jc w:val="left"/>
    </w:pPr>
    <w:rPr>
      <w:sz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rPr>
  </w:style>
  <w:style w:type="character" w:customStyle="1" w:styleId="16">
    <w:name w:val="NormalCharacter"/>
    <w:qFormat/>
    <w:uiPriority w:val="0"/>
  </w:style>
  <w:style w:type="paragraph" w:customStyle="1" w:styleId="17">
    <w:name w:val="普通(网站)1"/>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6183</Words>
  <Characters>6475</Characters>
  <Lines>0</Lines>
  <Paragraphs>0</Paragraphs>
  <TotalTime>11</TotalTime>
  <ScaleCrop>false</ScaleCrop>
  <LinksUpToDate>false</LinksUpToDate>
  <CharactersWithSpaces>6593</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2025-03-09T19:18:00Z</dcterms:created>
  <dc:creator>风乎舞雩1368490965</dc:creator>
  <cp:lastModifiedBy>uos</cp:lastModifiedBy>
  <dcterms:modified xsi:type="dcterms:W3CDTF">2025-03-26T09:22:33Z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44F1A89A6B2C4DCCB9FCB24980162FED_11</vt:lpwstr>
  </property>
  <property fmtid="{D5CDD505-2E9C-101B-9397-08002B2CF9AE}" pid="4" name="KSOTemplateDocerSaveRecord">
    <vt:lpwstr>eyJoZGlkIjoiNWU3N2FmMjZiZDFmZWJhMDA0YzI5M2Y4YjlkNjNjY2QiLCJ1c2VySWQiOiIzMzk2NDcxNTQifQ==</vt:lpwstr>
  </property>
</Properties>
</file>