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1E07E7">
      <w:pPr>
        <w:jc w:val="center"/>
        <w:rPr>
          <w:rFonts w:hint="eastAsia" w:ascii="Times New Roman" w:hAnsi="Times New Roman" w:eastAsia="方正小标宋简体" w:cs="Times New Roman"/>
          <w:sz w:val="44"/>
          <w:szCs w:val="24"/>
          <w:lang w:val="en-US" w:eastAsia="zh-CN"/>
        </w:rPr>
      </w:pPr>
      <w:r>
        <w:rPr>
          <w:rFonts w:hint="eastAsia" w:ascii="Times New Roman" w:hAnsi="Times New Roman" w:eastAsia="方正小标宋简体" w:cs="Times New Roman"/>
          <w:sz w:val="44"/>
          <w:szCs w:val="24"/>
          <w:lang w:val="en-US" w:eastAsia="zh-CN"/>
        </w:rPr>
        <w:t>市场主体住所登记申报指引</w:t>
      </w:r>
    </w:p>
    <w:p w14:paraId="7C6770DF">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kern w:val="0"/>
          <w:sz w:val="32"/>
          <w:szCs w:val="32"/>
          <w:shd w:val="clear" w:color="auto" w:fill="FFFFFF"/>
          <w:lang w:eastAsia="zh-CN"/>
        </w:rPr>
      </w:pPr>
      <w:r>
        <w:rPr>
          <w:rFonts w:hint="eastAsia" w:ascii="仿宋_GB2312" w:hAnsi="仿宋_GB2312" w:eastAsia="仿宋_GB2312" w:cs="仿宋_GB2312"/>
          <w:color w:val="000000"/>
          <w:kern w:val="0"/>
          <w:sz w:val="32"/>
          <w:szCs w:val="32"/>
          <w:shd w:val="clear" w:color="auto" w:fill="FFFFFF"/>
          <w:lang w:eastAsia="zh-CN"/>
        </w:rPr>
        <w:t>根据《中华人民共和国市场主体登记管理条例》第八条（四）款、</w:t>
      </w:r>
      <w:r>
        <w:rPr>
          <w:rFonts w:hint="eastAsia" w:ascii="仿宋_GB2312" w:hAnsi="仿宋_GB2312" w:eastAsia="仿宋_GB2312" w:cs="仿宋_GB2312"/>
          <w:color w:val="000000"/>
          <w:kern w:val="0"/>
          <w:sz w:val="32"/>
          <w:szCs w:val="32"/>
          <w:shd w:val="clear" w:color="auto" w:fill="FFFFFF"/>
        </w:rPr>
        <w:t>《中华人民共和国市场主体登记管理条例实施细则》</w:t>
      </w:r>
      <w:r>
        <w:rPr>
          <w:rFonts w:hint="eastAsia" w:ascii="仿宋_GB2312" w:hAnsi="仿宋_GB2312" w:eastAsia="仿宋_GB2312" w:cs="仿宋_GB2312"/>
          <w:color w:val="000000"/>
          <w:kern w:val="0"/>
          <w:sz w:val="32"/>
          <w:szCs w:val="32"/>
          <w:shd w:val="clear" w:color="auto" w:fill="FFFFFF"/>
          <w:lang w:eastAsia="zh-CN"/>
        </w:rPr>
        <w:t>第六条和《江门市市场主体住所登记管理办法》</w:t>
      </w:r>
      <w:r>
        <w:rPr>
          <w:rFonts w:hint="default" w:ascii="仿宋_GB2312" w:hAnsi="仿宋_GB2312" w:eastAsia="仿宋_GB2312" w:cs="仿宋_GB2312"/>
          <w:color w:val="000000"/>
          <w:kern w:val="0"/>
          <w:sz w:val="32"/>
          <w:szCs w:val="32"/>
          <w:shd w:val="clear" w:color="auto" w:fill="FFFFFF"/>
          <w:lang w:eastAsia="zh-CN"/>
        </w:rPr>
        <w:t>（以下简称《管理办法》）</w:t>
      </w:r>
      <w:r>
        <w:rPr>
          <w:rFonts w:hint="eastAsia" w:ascii="仿宋_GB2312" w:hAnsi="仿宋_GB2312" w:eastAsia="仿宋_GB2312" w:cs="仿宋_GB2312"/>
          <w:color w:val="000000"/>
          <w:kern w:val="0"/>
          <w:sz w:val="32"/>
          <w:szCs w:val="32"/>
          <w:shd w:val="clear" w:color="auto" w:fill="FFFFFF"/>
          <w:lang w:eastAsia="zh-CN"/>
        </w:rPr>
        <w:t>有关规定，市场主体应当依法登记住所，且只能登记一个住所或者主要经营场所。</w:t>
      </w:r>
    </w:p>
    <w:p w14:paraId="1F014CA8">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仿宋_GB2312" w:hAnsi="仿宋_GB2312" w:eastAsia="仿宋_GB2312" w:cs="仿宋_GB2312"/>
          <w:b/>
          <w:bCs/>
          <w:color w:val="000000"/>
          <w:kern w:val="0"/>
          <w:sz w:val="32"/>
          <w:szCs w:val="32"/>
          <w:shd w:val="clear" w:color="auto" w:fill="FFFFFF"/>
          <w:lang w:eastAsia="zh-CN"/>
        </w:rPr>
      </w:pPr>
      <w:r>
        <w:rPr>
          <w:rFonts w:hint="eastAsia" w:ascii="仿宋_GB2312" w:hAnsi="仿宋_GB2312" w:eastAsia="仿宋_GB2312" w:cs="仿宋_GB2312"/>
          <w:b/>
          <w:bCs/>
          <w:color w:val="000000"/>
          <w:kern w:val="0"/>
          <w:sz w:val="32"/>
          <w:szCs w:val="32"/>
          <w:shd w:val="clear" w:color="auto" w:fill="FFFFFF"/>
          <w:lang w:eastAsia="zh-CN"/>
        </w:rPr>
        <w:t>一、</w:t>
      </w:r>
      <w:r>
        <w:rPr>
          <w:rFonts w:hint="default" w:ascii="仿宋_GB2312" w:hAnsi="仿宋_GB2312" w:eastAsia="仿宋_GB2312" w:cs="仿宋_GB2312"/>
          <w:b/>
          <w:bCs/>
          <w:color w:val="000000"/>
          <w:kern w:val="0"/>
          <w:sz w:val="32"/>
          <w:szCs w:val="32"/>
          <w:shd w:val="clear" w:color="auto" w:fill="FFFFFF"/>
          <w:lang w:eastAsia="zh-CN"/>
        </w:rPr>
        <w:t>住所登记</w:t>
      </w:r>
      <w:r>
        <w:rPr>
          <w:rFonts w:hint="eastAsia" w:ascii="仿宋_GB2312" w:hAnsi="仿宋_GB2312" w:eastAsia="仿宋_GB2312" w:cs="仿宋_GB2312"/>
          <w:b/>
          <w:bCs/>
          <w:color w:val="000000"/>
          <w:kern w:val="0"/>
          <w:sz w:val="32"/>
          <w:szCs w:val="32"/>
          <w:shd w:val="clear" w:color="auto" w:fill="FFFFFF"/>
          <w:lang w:eastAsia="zh-CN"/>
        </w:rPr>
        <w:t>申请材料</w:t>
      </w:r>
    </w:p>
    <w:p w14:paraId="05D04304">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kern w:val="0"/>
          <w:sz w:val="32"/>
          <w:szCs w:val="32"/>
          <w:shd w:val="clear" w:color="auto" w:fill="FFFFFF"/>
          <w:lang w:eastAsia="zh-CN"/>
        </w:rPr>
      </w:pPr>
      <w:r>
        <w:rPr>
          <w:rFonts w:hint="eastAsia" w:ascii="仿宋_GB2312" w:hAnsi="仿宋_GB2312" w:eastAsia="仿宋_GB2312" w:cs="仿宋_GB2312"/>
          <w:color w:val="000000"/>
          <w:kern w:val="0"/>
          <w:sz w:val="32"/>
          <w:szCs w:val="32"/>
          <w:shd w:val="clear" w:color="auto" w:fill="FFFFFF"/>
          <w:lang w:eastAsia="zh-CN"/>
        </w:rPr>
        <w:t>市场主体在申请设立登记或者住所变更登记时，应当分别按下列情形提交住所使用相关材料</w:t>
      </w:r>
      <w:r>
        <w:rPr>
          <w:rFonts w:hint="default" w:ascii="仿宋_GB2312" w:hAnsi="仿宋_GB2312" w:eastAsia="仿宋_GB2312" w:cs="仿宋_GB2312"/>
          <w:color w:val="000000"/>
          <w:kern w:val="0"/>
          <w:sz w:val="32"/>
          <w:szCs w:val="32"/>
          <w:shd w:val="clear" w:color="auto" w:fill="FFFFFF"/>
          <w:lang w:eastAsia="zh-CN"/>
        </w:rPr>
        <w:t>之一</w:t>
      </w:r>
      <w:r>
        <w:rPr>
          <w:rFonts w:hint="eastAsia" w:ascii="仿宋_GB2312" w:hAnsi="仿宋_GB2312" w:eastAsia="仿宋_GB2312" w:cs="仿宋_GB2312"/>
          <w:color w:val="000000"/>
          <w:kern w:val="0"/>
          <w:sz w:val="32"/>
          <w:szCs w:val="32"/>
          <w:shd w:val="clear" w:color="auto" w:fill="FFFFFF"/>
          <w:lang w:eastAsia="zh-CN"/>
        </w:rPr>
        <w:t>：</w:t>
      </w:r>
    </w:p>
    <w:p w14:paraId="6993F067">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kern w:val="0"/>
          <w:sz w:val="32"/>
          <w:szCs w:val="32"/>
          <w:shd w:val="clear" w:color="auto" w:fill="FFFFFF"/>
          <w:lang w:eastAsia="zh-CN"/>
        </w:rPr>
      </w:pPr>
      <w:r>
        <w:rPr>
          <w:rFonts w:hint="eastAsia" w:ascii="仿宋_GB2312" w:hAnsi="仿宋_GB2312" w:eastAsia="仿宋_GB2312" w:cs="仿宋_GB2312"/>
          <w:color w:val="000000"/>
          <w:kern w:val="0"/>
          <w:sz w:val="32"/>
          <w:szCs w:val="32"/>
          <w:shd w:val="clear" w:color="auto" w:fill="FFFFFF"/>
          <w:lang w:eastAsia="zh-CN"/>
        </w:rPr>
        <w:t>（一）使用自有房产的，提交不动产权证书复印件。</w:t>
      </w:r>
    </w:p>
    <w:p w14:paraId="600F7185">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kern w:val="0"/>
          <w:sz w:val="32"/>
          <w:szCs w:val="32"/>
          <w:shd w:val="clear" w:color="auto" w:fill="FFFFFF"/>
          <w:lang w:eastAsia="zh-CN"/>
        </w:rPr>
      </w:pPr>
      <w:r>
        <w:rPr>
          <w:rFonts w:hint="eastAsia" w:ascii="仿宋_GB2312" w:hAnsi="仿宋_GB2312" w:eastAsia="仿宋_GB2312" w:cs="仿宋_GB2312"/>
          <w:color w:val="000000"/>
          <w:kern w:val="0"/>
          <w:sz w:val="32"/>
          <w:szCs w:val="32"/>
          <w:shd w:val="clear" w:color="auto" w:fill="FFFFFF"/>
          <w:lang w:eastAsia="zh-CN"/>
        </w:rPr>
        <w:t>（二）使用非自有房产的，除提交业主不动产权证书复印件外，还需提交房屋租赁协议复印件或者业主同意使用房屋的相关材料。</w:t>
      </w:r>
    </w:p>
    <w:p w14:paraId="406D6E58">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kern w:val="0"/>
          <w:sz w:val="32"/>
          <w:szCs w:val="32"/>
          <w:shd w:val="clear" w:color="auto" w:fill="FFFFFF"/>
          <w:lang w:eastAsia="zh-CN"/>
        </w:rPr>
      </w:pPr>
      <w:r>
        <w:rPr>
          <w:rFonts w:hint="eastAsia" w:ascii="仿宋_GB2312" w:hAnsi="仿宋_GB2312" w:eastAsia="仿宋_GB2312" w:cs="仿宋_GB2312"/>
          <w:color w:val="000000"/>
          <w:kern w:val="0"/>
          <w:sz w:val="32"/>
          <w:szCs w:val="32"/>
          <w:shd w:val="clear" w:color="auto" w:fill="FFFFFF"/>
          <w:lang w:eastAsia="zh-CN"/>
        </w:rPr>
        <w:t>（三）未取得不动产权证书的，提交不动产产权的相关材料，包括不动产登记部门出具的不动产登记查询结果证明或房屋竣工验收备案证明、购房合同及房屋销售许可证复印件等相关材料。无法提交上述材料的，可以提交当地人民政府或者其派出机构、各类经济功能区管委会等部门、单位出具的相关文件。</w:t>
      </w:r>
    </w:p>
    <w:p w14:paraId="26A93FEB">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kern w:val="0"/>
          <w:sz w:val="32"/>
          <w:szCs w:val="32"/>
          <w:shd w:val="clear" w:color="auto" w:fill="FFFFFF"/>
          <w:lang w:eastAsia="zh-CN"/>
        </w:rPr>
      </w:pPr>
      <w:r>
        <w:rPr>
          <w:rFonts w:hint="eastAsia" w:ascii="仿宋_GB2312" w:hAnsi="仿宋_GB2312" w:eastAsia="仿宋_GB2312" w:cs="仿宋_GB2312"/>
          <w:color w:val="000000"/>
          <w:kern w:val="0"/>
          <w:sz w:val="32"/>
          <w:szCs w:val="32"/>
          <w:shd w:val="clear" w:color="auto" w:fill="FFFFFF"/>
          <w:lang w:eastAsia="zh-CN"/>
        </w:rPr>
        <w:t>（四）出租方为宾馆、酒店的，可提交房屋租赁协议和宾馆、酒店的营业执照复印件。</w:t>
      </w:r>
    </w:p>
    <w:p w14:paraId="2BD65054">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kern w:val="0"/>
          <w:sz w:val="32"/>
          <w:szCs w:val="32"/>
          <w:shd w:val="clear" w:color="auto" w:fill="FFFFFF"/>
          <w:lang w:eastAsia="zh-CN"/>
        </w:rPr>
      </w:pPr>
      <w:r>
        <w:rPr>
          <w:rFonts w:hint="eastAsia" w:ascii="仿宋_GB2312" w:hAnsi="仿宋_GB2312" w:eastAsia="仿宋_GB2312" w:cs="仿宋_GB2312"/>
          <w:color w:val="000000"/>
          <w:kern w:val="0"/>
          <w:sz w:val="32"/>
          <w:szCs w:val="32"/>
          <w:shd w:val="clear" w:color="auto" w:fill="FFFFFF"/>
          <w:lang w:eastAsia="zh-CN"/>
        </w:rPr>
        <w:t>（五）使用军队房产的，提交《军队房地产租赁许可证》复印件。</w:t>
      </w:r>
    </w:p>
    <w:p w14:paraId="47488FC2">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kern w:val="0"/>
          <w:sz w:val="32"/>
          <w:szCs w:val="32"/>
          <w:shd w:val="clear" w:color="auto" w:fill="FFFFFF"/>
          <w:lang w:eastAsia="zh-CN"/>
        </w:rPr>
      </w:pPr>
      <w:r>
        <w:rPr>
          <w:rFonts w:hint="eastAsia" w:ascii="仿宋_GB2312" w:hAnsi="仿宋_GB2312" w:eastAsia="仿宋_GB2312" w:cs="仿宋_GB2312"/>
          <w:color w:val="000000"/>
          <w:kern w:val="0"/>
          <w:sz w:val="32"/>
          <w:szCs w:val="32"/>
          <w:shd w:val="clear" w:color="auto" w:fill="FFFFFF"/>
          <w:lang w:eastAsia="zh-CN"/>
        </w:rPr>
        <w:t>（六）租赁党政机关、事业单位所属非住宅房屋的，可以提交盖有出租方单位公章的租赁协议复印件。</w:t>
      </w:r>
    </w:p>
    <w:p w14:paraId="2500EF12">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kern w:val="0"/>
          <w:sz w:val="32"/>
          <w:szCs w:val="32"/>
          <w:shd w:val="clear" w:color="auto" w:fill="FFFFFF"/>
          <w:lang w:eastAsia="zh-CN"/>
        </w:rPr>
      </w:pPr>
      <w:r>
        <w:rPr>
          <w:rFonts w:hint="eastAsia" w:ascii="仿宋_GB2312" w:hAnsi="仿宋_GB2312" w:eastAsia="仿宋_GB2312" w:cs="仿宋_GB2312"/>
          <w:color w:val="000000"/>
          <w:kern w:val="0"/>
          <w:sz w:val="32"/>
          <w:szCs w:val="32"/>
          <w:shd w:val="clear" w:color="auto" w:fill="FFFFFF"/>
          <w:lang w:eastAsia="zh-CN"/>
        </w:rPr>
        <w:t>（七）租赁市场内的摊位或购物城内、商城内、超市内以及各种营业厅内柜台的，提交该场所开办者营业执照复印件和租赁协议。</w:t>
      </w:r>
    </w:p>
    <w:p w14:paraId="60204BE2">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kern w:val="0"/>
          <w:sz w:val="32"/>
          <w:szCs w:val="32"/>
          <w:shd w:val="clear" w:color="auto" w:fill="FFFFFF"/>
          <w:lang w:eastAsia="zh-CN"/>
        </w:rPr>
      </w:pPr>
      <w:r>
        <w:rPr>
          <w:rFonts w:hint="eastAsia" w:ascii="仿宋_GB2312" w:hAnsi="仿宋_GB2312" w:eastAsia="仿宋_GB2312" w:cs="仿宋_GB2312"/>
          <w:color w:val="000000"/>
          <w:kern w:val="0"/>
          <w:sz w:val="32"/>
          <w:szCs w:val="32"/>
          <w:shd w:val="clear" w:color="auto" w:fill="FFFFFF"/>
          <w:lang w:eastAsia="zh-CN"/>
        </w:rPr>
        <w:t>（八）电子商务经营者申请登记为个体工商户，将网络经营场所作为经营场所登记的，提交电子商务平台出具的网络经营场所相关材料。</w:t>
      </w:r>
    </w:p>
    <w:p w14:paraId="54FD7ACE">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color w:val="000000"/>
          <w:kern w:val="0"/>
          <w:sz w:val="32"/>
          <w:szCs w:val="32"/>
          <w:shd w:val="clear" w:color="auto" w:fill="FFFFFF"/>
          <w:lang w:eastAsia="zh-CN"/>
        </w:rPr>
      </w:pPr>
      <w:r>
        <w:rPr>
          <w:rFonts w:hint="eastAsia" w:ascii="仿宋_GB2312" w:hAnsi="仿宋_GB2312" w:eastAsia="仿宋_GB2312" w:cs="仿宋_GB2312"/>
          <w:color w:val="000000"/>
          <w:kern w:val="0"/>
          <w:sz w:val="32"/>
          <w:szCs w:val="32"/>
          <w:shd w:val="clear" w:color="auto" w:fill="FFFFFF"/>
          <w:lang w:eastAsia="zh-CN"/>
        </w:rPr>
        <w:t>市场主体将自建房作为住所登记的，除提交前款第（一）至（三）项规定的材料外，还应</w:t>
      </w:r>
      <w:r>
        <w:rPr>
          <w:rFonts w:hint="default" w:ascii="仿宋_GB2312" w:hAnsi="仿宋_GB2312" w:eastAsia="仿宋_GB2312" w:cs="仿宋_GB2312"/>
          <w:sz w:val="32"/>
          <w:szCs w:val="32"/>
          <w:lang w:eastAsia="zh-CN"/>
        </w:rPr>
        <w:t>提交由房屋产权人签署的《已取得自建房安全鉴定合格证明承诺书》，承诺自建房已</w:t>
      </w:r>
      <w:r>
        <w:rPr>
          <w:rFonts w:hint="eastAsia" w:ascii="仿宋_GB2312" w:hAnsi="仿宋_GB2312" w:eastAsia="仿宋_GB2312" w:cs="仿宋_GB2312"/>
          <w:sz w:val="32"/>
          <w:szCs w:val="32"/>
          <w:lang w:val="en-US" w:eastAsia="zh-CN"/>
        </w:rPr>
        <w:t>依法依规取得房屋安全鉴定合格证明</w:t>
      </w:r>
      <w:r>
        <w:rPr>
          <w:rFonts w:hint="default" w:ascii="仿宋_GB2312" w:hAnsi="仿宋_GB2312" w:eastAsia="仿宋_GB2312" w:cs="仿宋_GB2312"/>
          <w:sz w:val="32"/>
          <w:szCs w:val="32"/>
          <w:lang w:eastAsia="zh-CN"/>
        </w:rPr>
        <w:t>（附件4）。</w:t>
      </w:r>
    </w:p>
    <w:p w14:paraId="15275B70">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default" w:ascii="仿宋_GB2312" w:hAnsi="仿宋_GB2312" w:eastAsia="仿宋_GB2312" w:cs="仿宋_GB2312"/>
          <w:b/>
          <w:bCs/>
          <w:color w:val="000000"/>
          <w:kern w:val="0"/>
          <w:sz w:val="32"/>
          <w:szCs w:val="32"/>
          <w:shd w:val="clear" w:color="auto" w:fill="FFFFFF"/>
          <w:lang w:eastAsia="zh-CN"/>
        </w:rPr>
      </w:pPr>
      <w:r>
        <w:rPr>
          <w:rFonts w:hint="eastAsia" w:ascii="仿宋_GB2312" w:hAnsi="仿宋_GB2312" w:eastAsia="仿宋_GB2312" w:cs="仿宋_GB2312"/>
          <w:b/>
          <w:bCs/>
          <w:color w:val="000000"/>
          <w:kern w:val="0"/>
          <w:sz w:val="32"/>
          <w:szCs w:val="32"/>
          <w:shd w:val="clear" w:color="auto" w:fill="FFFFFF"/>
          <w:lang w:eastAsia="zh-CN"/>
        </w:rPr>
        <w:t>二、</w:t>
      </w:r>
      <w:r>
        <w:rPr>
          <w:rFonts w:hint="default" w:ascii="仿宋_GB2312" w:hAnsi="仿宋_GB2312" w:eastAsia="仿宋_GB2312" w:cs="仿宋_GB2312"/>
          <w:b/>
          <w:bCs/>
          <w:color w:val="000000"/>
          <w:kern w:val="0"/>
          <w:sz w:val="32"/>
          <w:szCs w:val="32"/>
          <w:shd w:val="clear" w:color="auto" w:fill="FFFFFF"/>
          <w:lang w:eastAsia="zh-CN"/>
        </w:rPr>
        <w:t>住所登记改革措施</w:t>
      </w:r>
    </w:p>
    <w:p w14:paraId="70642D34">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default" w:ascii="仿宋_GB2312" w:hAnsi="仿宋_GB2312" w:eastAsia="仿宋_GB2312" w:cs="仿宋_GB2312"/>
          <w:b/>
          <w:bCs/>
          <w:color w:val="000000"/>
          <w:kern w:val="0"/>
          <w:sz w:val="32"/>
          <w:szCs w:val="32"/>
          <w:shd w:val="clear" w:color="auto" w:fill="FFFFFF"/>
          <w:lang w:eastAsia="zh-CN"/>
        </w:rPr>
      </w:pPr>
      <w:r>
        <w:rPr>
          <w:rFonts w:hint="default" w:ascii="仿宋_GB2312" w:hAnsi="仿宋_GB2312" w:eastAsia="仿宋_GB2312" w:cs="仿宋_GB2312"/>
          <w:b/>
          <w:bCs/>
          <w:color w:val="000000"/>
          <w:kern w:val="0"/>
          <w:sz w:val="32"/>
          <w:szCs w:val="32"/>
          <w:shd w:val="clear" w:color="auto" w:fill="FFFFFF"/>
          <w:lang w:eastAsia="zh-CN"/>
        </w:rPr>
        <w:t>（一）住所信息申报制</w:t>
      </w:r>
    </w:p>
    <w:p w14:paraId="62842BBC">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仿宋_GB2312" w:hAnsi="仿宋_GB2312" w:eastAsia="仿宋_GB2312" w:cs="仿宋_GB2312"/>
          <w:b w:val="0"/>
          <w:bCs w:val="0"/>
          <w:color w:val="000000"/>
          <w:kern w:val="0"/>
          <w:sz w:val="32"/>
          <w:szCs w:val="32"/>
          <w:shd w:val="clear" w:color="auto" w:fill="FFFFFF"/>
          <w:lang w:eastAsia="zh-CN"/>
        </w:rPr>
      </w:pPr>
      <w:r>
        <w:rPr>
          <w:rFonts w:hint="default" w:ascii="仿宋_GB2312" w:hAnsi="仿宋_GB2312" w:eastAsia="仿宋_GB2312" w:cs="仿宋_GB2312"/>
          <w:b w:val="0"/>
          <w:bCs w:val="0"/>
          <w:color w:val="000000"/>
          <w:kern w:val="0"/>
          <w:sz w:val="32"/>
          <w:szCs w:val="32"/>
          <w:shd w:val="clear" w:color="auto" w:fill="FFFFFF"/>
          <w:lang w:eastAsia="zh-CN"/>
        </w:rPr>
        <w:t>详见附件1：市场主体住所信息申报指引</w:t>
      </w:r>
    </w:p>
    <w:p w14:paraId="73B66D82">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default" w:ascii="仿宋_GB2312" w:hAnsi="仿宋_GB2312" w:eastAsia="仿宋_GB2312" w:cs="仿宋_GB2312"/>
          <w:b/>
          <w:bCs/>
          <w:color w:val="000000"/>
          <w:kern w:val="0"/>
          <w:sz w:val="32"/>
          <w:szCs w:val="32"/>
          <w:shd w:val="clear" w:color="auto" w:fill="FFFFFF"/>
          <w:lang w:eastAsia="zh-CN"/>
        </w:rPr>
      </w:pPr>
      <w:r>
        <w:rPr>
          <w:rFonts w:hint="default" w:ascii="仿宋_GB2312" w:hAnsi="仿宋_GB2312" w:eastAsia="仿宋_GB2312" w:cs="仿宋_GB2312"/>
          <w:b/>
          <w:bCs/>
          <w:color w:val="000000"/>
          <w:kern w:val="0"/>
          <w:sz w:val="32"/>
          <w:szCs w:val="32"/>
          <w:shd w:val="clear" w:color="auto" w:fill="FFFFFF"/>
          <w:lang w:eastAsia="zh-CN"/>
        </w:rPr>
        <w:t>（二）“一照多址”“一址多照”</w:t>
      </w:r>
    </w:p>
    <w:p w14:paraId="34254B48">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仿宋_GB2312" w:hAnsi="仿宋_GB2312" w:eastAsia="仿宋_GB2312" w:cs="仿宋_GB2312"/>
          <w:b w:val="0"/>
          <w:bCs w:val="0"/>
          <w:color w:val="000000"/>
          <w:kern w:val="0"/>
          <w:sz w:val="32"/>
          <w:szCs w:val="32"/>
          <w:shd w:val="clear" w:color="auto" w:fill="FFFFFF"/>
          <w:lang w:eastAsia="zh-CN"/>
        </w:rPr>
      </w:pPr>
      <w:r>
        <w:rPr>
          <w:rFonts w:hint="default" w:ascii="仿宋_GB2312" w:hAnsi="仿宋_GB2312" w:eastAsia="仿宋_GB2312" w:cs="仿宋_GB2312"/>
          <w:b w:val="0"/>
          <w:bCs w:val="0"/>
          <w:color w:val="000000"/>
          <w:kern w:val="0"/>
          <w:sz w:val="32"/>
          <w:szCs w:val="32"/>
          <w:shd w:val="clear" w:color="auto" w:fill="FFFFFF"/>
          <w:lang w:eastAsia="zh-CN"/>
        </w:rPr>
        <w:t>详见附件2：市场主体住所登记“一照多址”“一址多照”申报指引</w:t>
      </w:r>
    </w:p>
    <w:p w14:paraId="53898681">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default" w:ascii="仿宋_GB2312" w:hAnsi="仿宋_GB2312" w:eastAsia="仿宋_GB2312" w:cs="仿宋_GB2312"/>
          <w:b/>
          <w:bCs/>
          <w:color w:val="000000"/>
          <w:kern w:val="0"/>
          <w:sz w:val="32"/>
          <w:szCs w:val="32"/>
          <w:shd w:val="clear" w:color="auto" w:fill="FFFFFF"/>
          <w:lang w:eastAsia="zh-CN"/>
        </w:rPr>
      </w:pPr>
      <w:r>
        <w:rPr>
          <w:rFonts w:hint="default" w:ascii="仿宋_GB2312" w:hAnsi="仿宋_GB2312" w:eastAsia="仿宋_GB2312" w:cs="仿宋_GB2312"/>
          <w:b/>
          <w:bCs/>
          <w:color w:val="000000"/>
          <w:kern w:val="0"/>
          <w:sz w:val="32"/>
          <w:szCs w:val="32"/>
          <w:shd w:val="clear" w:color="auto" w:fill="FFFFFF"/>
          <w:lang w:eastAsia="zh-CN"/>
        </w:rPr>
        <w:t>（三）“住改商”</w:t>
      </w:r>
    </w:p>
    <w:p w14:paraId="6B99512E">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仿宋_GB2312" w:hAnsi="仿宋_GB2312" w:eastAsia="仿宋_GB2312" w:cs="仿宋_GB2312"/>
          <w:b w:val="0"/>
          <w:bCs w:val="0"/>
          <w:color w:val="000000"/>
          <w:kern w:val="0"/>
          <w:sz w:val="32"/>
          <w:szCs w:val="32"/>
          <w:shd w:val="clear" w:color="auto" w:fill="FFFFFF"/>
          <w:lang w:eastAsia="zh-CN"/>
        </w:rPr>
      </w:pPr>
      <w:r>
        <w:rPr>
          <w:rFonts w:hint="default" w:ascii="仿宋_GB2312" w:hAnsi="仿宋_GB2312" w:eastAsia="仿宋_GB2312" w:cs="仿宋_GB2312"/>
          <w:b w:val="0"/>
          <w:bCs w:val="0"/>
          <w:color w:val="000000"/>
          <w:kern w:val="0"/>
          <w:sz w:val="32"/>
          <w:szCs w:val="32"/>
          <w:shd w:val="clear" w:color="auto" w:fill="FFFFFF"/>
          <w:lang w:eastAsia="zh-CN"/>
        </w:rPr>
        <w:t>详见附件3：市场主体住所登记“住改商”申报指引</w:t>
      </w:r>
    </w:p>
    <w:p w14:paraId="37899D69">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default" w:ascii="仿宋_GB2312" w:hAnsi="仿宋_GB2312" w:eastAsia="仿宋_GB2312" w:cs="仿宋_GB2312"/>
          <w:b/>
          <w:bCs/>
          <w:color w:val="000000"/>
          <w:kern w:val="0"/>
          <w:sz w:val="32"/>
          <w:szCs w:val="32"/>
          <w:shd w:val="clear" w:color="auto" w:fill="FFFFFF"/>
          <w:lang w:eastAsia="zh-CN"/>
        </w:rPr>
      </w:pPr>
      <w:r>
        <w:rPr>
          <w:rFonts w:hint="default" w:ascii="仿宋_GB2312" w:hAnsi="仿宋_GB2312" w:eastAsia="仿宋_GB2312" w:cs="仿宋_GB2312"/>
          <w:b/>
          <w:bCs/>
          <w:color w:val="000000"/>
          <w:kern w:val="0"/>
          <w:sz w:val="32"/>
          <w:szCs w:val="32"/>
          <w:shd w:val="clear" w:color="auto" w:fill="FFFFFF"/>
          <w:lang w:eastAsia="zh-CN"/>
        </w:rPr>
        <w:t>（四）以自建房作为市场主体住所登记的</w:t>
      </w:r>
    </w:p>
    <w:p w14:paraId="62249E00">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仿宋_GB2312" w:hAnsi="仿宋_GB2312" w:eastAsia="仿宋_GB2312" w:cs="仿宋_GB2312"/>
          <w:b w:val="0"/>
          <w:bCs w:val="0"/>
          <w:color w:val="000000"/>
          <w:kern w:val="0"/>
          <w:sz w:val="32"/>
          <w:szCs w:val="32"/>
          <w:shd w:val="clear" w:color="auto" w:fill="FFFFFF"/>
          <w:lang w:eastAsia="zh-CN"/>
        </w:rPr>
      </w:pPr>
      <w:r>
        <w:rPr>
          <w:rFonts w:hint="default" w:ascii="仿宋_GB2312" w:hAnsi="仿宋_GB2312" w:eastAsia="仿宋_GB2312" w:cs="仿宋_GB2312"/>
          <w:b w:val="0"/>
          <w:bCs w:val="0"/>
          <w:color w:val="000000"/>
          <w:kern w:val="0"/>
          <w:sz w:val="32"/>
          <w:szCs w:val="32"/>
          <w:shd w:val="clear" w:color="auto" w:fill="FFFFFF"/>
          <w:lang w:eastAsia="zh-CN"/>
        </w:rPr>
        <w:t>详见附件4：市场主体住所登记自建房申报指引</w:t>
      </w:r>
    </w:p>
    <w:p w14:paraId="19608A5B">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default" w:ascii="仿宋_GB2312" w:hAnsi="仿宋_GB2312" w:eastAsia="仿宋_GB2312" w:cs="仿宋_GB2312"/>
          <w:b/>
          <w:bCs/>
          <w:color w:val="000000"/>
          <w:kern w:val="0"/>
          <w:sz w:val="32"/>
          <w:szCs w:val="32"/>
          <w:shd w:val="clear" w:color="auto" w:fill="FFFFFF"/>
          <w:lang w:eastAsia="zh-CN"/>
        </w:rPr>
      </w:pPr>
      <w:r>
        <w:rPr>
          <w:rFonts w:hint="default" w:ascii="仿宋_GB2312" w:hAnsi="仿宋_GB2312" w:eastAsia="仿宋_GB2312" w:cs="仿宋_GB2312"/>
          <w:b/>
          <w:bCs/>
          <w:color w:val="000000"/>
          <w:kern w:val="0"/>
          <w:sz w:val="32"/>
          <w:szCs w:val="32"/>
          <w:shd w:val="clear" w:color="auto" w:fill="FFFFFF"/>
          <w:lang w:eastAsia="zh-CN"/>
        </w:rPr>
        <w:t>（五）</w:t>
      </w:r>
      <w:r>
        <w:rPr>
          <w:rFonts w:hint="eastAsia" w:ascii="仿宋_GB2312" w:hAnsi="仿宋_GB2312" w:eastAsia="仿宋_GB2312" w:cs="仿宋_GB2312"/>
          <w:b/>
          <w:bCs/>
          <w:color w:val="000000"/>
          <w:kern w:val="0"/>
          <w:sz w:val="32"/>
          <w:szCs w:val="32"/>
          <w:shd w:val="clear" w:color="auto" w:fill="FFFFFF"/>
          <w:lang w:eastAsia="zh-CN"/>
        </w:rPr>
        <w:t>江门市市场主体住所告知承诺书</w:t>
      </w:r>
    </w:p>
    <w:p w14:paraId="688E6EFD">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color w:val="000000"/>
          <w:kern w:val="0"/>
          <w:sz w:val="32"/>
          <w:szCs w:val="32"/>
          <w:shd w:val="clear" w:color="auto" w:fill="FFFFFF"/>
          <w:lang w:eastAsia="zh-CN"/>
        </w:rPr>
      </w:pPr>
      <w:r>
        <w:rPr>
          <w:rFonts w:hint="default" w:ascii="仿宋_GB2312" w:hAnsi="仿宋_GB2312" w:eastAsia="仿宋_GB2312" w:cs="仿宋_GB2312"/>
          <w:color w:val="000000"/>
          <w:kern w:val="0"/>
          <w:sz w:val="32"/>
          <w:szCs w:val="32"/>
          <w:shd w:val="clear" w:color="auto" w:fill="FFFFFF"/>
          <w:lang w:eastAsia="zh-CN"/>
        </w:rPr>
        <w:t>市场主体</w:t>
      </w:r>
      <w:r>
        <w:rPr>
          <w:rFonts w:hint="eastAsia" w:ascii="仿宋_GB2312" w:hAnsi="仿宋_GB2312" w:eastAsia="仿宋_GB2312" w:cs="仿宋_GB2312"/>
          <w:color w:val="000000"/>
          <w:kern w:val="0"/>
          <w:sz w:val="32"/>
          <w:szCs w:val="32"/>
          <w:shd w:val="clear" w:color="auto" w:fill="FFFFFF"/>
          <w:lang w:eastAsia="zh-CN"/>
        </w:rPr>
        <w:t>在办理住所登记时，应当按照《管理办法》《江门市商事主体住所（经营场所）负面清单（第一批）》（以下简称《负面清单》）的要求，告知市场主体《负面清单》所列禁止经营区域，并由市场主体提交《江门市市场主体住所告知承诺书》（附件</w:t>
      </w:r>
      <w:r>
        <w:rPr>
          <w:rFonts w:hint="default" w:ascii="仿宋_GB2312" w:hAnsi="仿宋_GB2312" w:eastAsia="仿宋_GB2312" w:cs="仿宋_GB2312"/>
          <w:color w:val="000000"/>
          <w:kern w:val="0"/>
          <w:sz w:val="32"/>
          <w:szCs w:val="32"/>
          <w:shd w:val="clear" w:color="auto" w:fill="FFFFFF"/>
          <w:lang w:eastAsia="zh-CN"/>
        </w:rPr>
        <w:t>5</w:t>
      </w:r>
      <w:r>
        <w:rPr>
          <w:rFonts w:hint="eastAsia" w:ascii="仿宋_GB2312" w:hAnsi="仿宋_GB2312" w:eastAsia="仿宋_GB2312" w:cs="仿宋_GB2312"/>
          <w:color w:val="000000"/>
          <w:kern w:val="0"/>
          <w:sz w:val="32"/>
          <w:szCs w:val="32"/>
          <w:shd w:val="clear" w:color="auto" w:fill="FFFFFF"/>
          <w:lang w:eastAsia="zh-CN"/>
        </w:rPr>
        <w:t>），承诺不以禁止经营区域作为住所登记。</w:t>
      </w:r>
    </w:p>
    <w:p w14:paraId="05837F8F">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del w:id="0" w:author="greatwall" w:date="2025-04-27T15:24:10Z"/>
          <w:rFonts w:hint="default" w:ascii="仿宋_GB2312" w:hAnsi="仿宋_GB2312" w:eastAsia="仿宋_GB2312" w:cs="仿宋_GB2312"/>
          <w:b/>
          <w:bCs/>
          <w:color w:val="000000"/>
          <w:kern w:val="0"/>
          <w:sz w:val="32"/>
          <w:szCs w:val="32"/>
          <w:shd w:val="clear" w:color="auto" w:fill="FFFFFF"/>
          <w:lang w:eastAsia="zh-CN"/>
        </w:rPr>
      </w:pPr>
      <w:del w:id="1" w:author="greatwall" w:date="2025-04-27T15:24:10Z">
        <w:r>
          <w:rPr>
            <w:rFonts w:hint="default" w:ascii="仿宋_GB2312" w:hAnsi="仿宋_GB2312" w:eastAsia="仿宋_GB2312" w:cs="仿宋_GB2312"/>
            <w:b/>
            <w:bCs/>
            <w:color w:val="000000"/>
            <w:kern w:val="0"/>
            <w:sz w:val="32"/>
            <w:szCs w:val="32"/>
            <w:shd w:val="clear" w:color="auto" w:fill="FFFFFF"/>
            <w:lang w:eastAsia="zh-CN"/>
          </w:rPr>
          <w:delText>三、送达地址承诺书</w:delText>
        </w:r>
      </w:del>
    </w:p>
    <w:p w14:paraId="381E327B">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del w:id="2" w:author="greatwall" w:date="2025-04-27T15:24:10Z"/>
          <w:rFonts w:hint="default" w:ascii="仿宋_GB2312" w:hAnsi="仿宋_GB2312" w:eastAsia="仿宋_GB2312" w:cs="仿宋_GB2312"/>
          <w:color w:val="000000"/>
          <w:kern w:val="0"/>
          <w:sz w:val="32"/>
          <w:szCs w:val="32"/>
          <w:shd w:val="clear" w:color="auto" w:fill="FFFFFF"/>
          <w:lang w:eastAsia="zh-CN"/>
        </w:rPr>
      </w:pPr>
      <w:del w:id="3" w:author="greatwall" w:date="2025-04-27T15:24:10Z">
        <w:r>
          <w:rPr>
            <w:rFonts w:hint="default" w:ascii="仿宋_GB2312" w:hAnsi="仿宋_GB2312" w:eastAsia="仿宋_GB2312" w:cs="仿宋_GB2312"/>
            <w:sz w:val="32"/>
            <w:szCs w:val="32"/>
          </w:rPr>
          <w:delText>根据</w:delText>
        </w:r>
      </w:del>
      <w:del w:id="4" w:author="greatwall" w:date="2025-04-27T15:24:10Z">
        <w:r>
          <w:rPr>
            <w:rFonts w:hint="eastAsia" w:ascii="仿宋_GB2312" w:hAnsi="仿宋_GB2312" w:eastAsia="仿宋_GB2312" w:cs="仿宋_GB2312"/>
            <w:sz w:val="32"/>
            <w:szCs w:val="32"/>
          </w:rPr>
          <w:delText>《江门市中级人民法院</w:delText>
        </w:r>
      </w:del>
      <w:del w:id="5" w:author="greatwall" w:date="2025-04-27T15:24:10Z">
        <w:r>
          <w:rPr>
            <w:rFonts w:hint="default" w:ascii="仿宋_GB2312" w:hAnsi="仿宋_GB2312" w:eastAsia="仿宋_GB2312" w:cs="仿宋_GB2312"/>
            <w:sz w:val="32"/>
            <w:szCs w:val="32"/>
          </w:rPr>
          <w:delText xml:space="preserve">  </w:delText>
        </w:r>
      </w:del>
      <w:del w:id="6" w:author="greatwall" w:date="2025-04-27T15:24:10Z">
        <w:r>
          <w:rPr>
            <w:rFonts w:hint="eastAsia" w:ascii="仿宋_GB2312" w:hAnsi="仿宋_GB2312" w:eastAsia="仿宋_GB2312" w:cs="仿宋_GB2312"/>
            <w:sz w:val="32"/>
            <w:szCs w:val="32"/>
          </w:rPr>
          <w:delText>江门市市场监督管理局关于建立商事主体住所、经营场所信息共享机制的意见》</w:delText>
        </w:r>
      </w:del>
      <w:del w:id="7" w:author="greatwall" w:date="2025-04-27T15:24:10Z">
        <w:r>
          <w:rPr>
            <w:rFonts w:hint="default" w:ascii="仿宋_GB2312" w:hAnsi="仿宋_GB2312" w:eastAsia="仿宋_GB2312" w:cs="仿宋_GB2312"/>
            <w:sz w:val="32"/>
            <w:szCs w:val="32"/>
          </w:rPr>
          <w:delText>，</w:delText>
        </w:r>
      </w:del>
      <w:del w:id="8" w:author="greatwall" w:date="2025-04-27T15:24:10Z">
        <w:r>
          <w:rPr>
            <w:rFonts w:hint="default" w:ascii="仿宋_GB2312" w:hAnsi="仿宋_GB2312" w:eastAsia="仿宋_GB2312" w:cs="仿宋_GB2312"/>
            <w:color w:val="000000"/>
            <w:kern w:val="0"/>
            <w:sz w:val="32"/>
            <w:szCs w:val="32"/>
            <w:shd w:val="clear" w:color="auto" w:fill="FFFFFF"/>
            <w:lang w:eastAsia="zh-CN"/>
          </w:rPr>
          <w:delText>市场主体</w:delText>
        </w:r>
      </w:del>
      <w:del w:id="9" w:author="greatwall" w:date="2025-04-27T15:24:10Z">
        <w:r>
          <w:rPr>
            <w:rFonts w:hint="eastAsia" w:ascii="仿宋_GB2312" w:hAnsi="仿宋_GB2312" w:eastAsia="仿宋_GB2312" w:cs="仿宋_GB2312"/>
            <w:color w:val="000000"/>
            <w:kern w:val="0"/>
            <w:sz w:val="32"/>
            <w:szCs w:val="32"/>
            <w:shd w:val="clear" w:color="auto" w:fill="FFFFFF"/>
            <w:lang w:eastAsia="zh-CN"/>
          </w:rPr>
          <w:delText>在办理住所登记时</w:delText>
        </w:r>
      </w:del>
      <w:del w:id="10" w:author="greatwall" w:date="2025-04-27T15:24:10Z">
        <w:r>
          <w:rPr>
            <w:rFonts w:hint="default" w:ascii="仿宋_GB2312" w:hAnsi="仿宋_GB2312" w:eastAsia="仿宋_GB2312" w:cs="仿宋_GB2312"/>
            <w:color w:val="000000"/>
            <w:kern w:val="0"/>
            <w:sz w:val="32"/>
            <w:szCs w:val="32"/>
            <w:shd w:val="clear" w:color="auto" w:fill="FFFFFF"/>
            <w:lang w:eastAsia="zh-CN"/>
          </w:rPr>
          <w:delText>，应提交《送达地址承诺书》（附件6）。</w:delText>
        </w:r>
      </w:del>
    </w:p>
    <w:p w14:paraId="3C20A14B">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仿宋_GB2312" w:hAnsi="仿宋_GB2312" w:eastAsia="仿宋_GB2312" w:cs="仿宋_GB2312"/>
          <w:b/>
          <w:bCs/>
          <w:color w:val="000000"/>
          <w:kern w:val="0"/>
          <w:sz w:val="32"/>
          <w:szCs w:val="32"/>
          <w:shd w:val="clear" w:color="auto" w:fill="FFFFFF"/>
          <w:lang w:eastAsia="zh-CN"/>
        </w:rPr>
      </w:pPr>
      <w:del w:id="11" w:author="greatwall" w:date="2025-04-27T15:24:13Z">
        <w:r>
          <w:rPr>
            <w:rFonts w:hint="default" w:ascii="仿宋_GB2312" w:hAnsi="仿宋_GB2312" w:eastAsia="仿宋_GB2312" w:cs="仿宋_GB2312"/>
            <w:b/>
            <w:bCs/>
            <w:color w:val="000000"/>
            <w:kern w:val="0"/>
            <w:sz w:val="32"/>
            <w:szCs w:val="32"/>
            <w:shd w:val="clear" w:color="auto" w:fill="FFFFFF"/>
            <w:lang w:eastAsia="zh-CN"/>
          </w:rPr>
          <w:delText>四</w:delText>
        </w:r>
      </w:del>
      <w:ins w:id="12" w:author="greatwall" w:date="2025-04-27T15:24:13Z">
        <w:r>
          <w:rPr>
            <w:rFonts w:hint="eastAsia" w:ascii="仿宋_GB2312" w:hAnsi="仿宋_GB2312" w:eastAsia="仿宋_GB2312" w:cs="仿宋_GB2312"/>
            <w:b/>
            <w:bCs/>
            <w:color w:val="000000"/>
            <w:kern w:val="0"/>
            <w:sz w:val="32"/>
            <w:szCs w:val="32"/>
            <w:shd w:val="clear" w:color="auto" w:fill="FFFFFF"/>
            <w:lang w:eastAsia="zh-CN"/>
          </w:rPr>
          <w:t>三</w:t>
        </w:r>
      </w:ins>
      <w:r>
        <w:rPr>
          <w:rFonts w:hint="default" w:ascii="仿宋_GB2312" w:hAnsi="仿宋_GB2312" w:eastAsia="仿宋_GB2312" w:cs="仿宋_GB2312"/>
          <w:b/>
          <w:bCs/>
          <w:color w:val="000000"/>
          <w:kern w:val="0"/>
          <w:sz w:val="32"/>
          <w:szCs w:val="32"/>
          <w:shd w:val="clear" w:color="auto" w:fill="FFFFFF"/>
          <w:lang w:eastAsia="zh-CN"/>
        </w:rPr>
        <w:t>、</w:t>
      </w:r>
      <w:r>
        <w:rPr>
          <w:rFonts w:hint="eastAsia" w:ascii="仿宋_GB2312" w:hAnsi="仿宋_GB2312" w:eastAsia="仿宋_GB2312" w:cs="仿宋_GB2312"/>
          <w:b/>
          <w:bCs/>
          <w:color w:val="000000"/>
          <w:kern w:val="0"/>
          <w:sz w:val="32"/>
          <w:szCs w:val="32"/>
          <w:shd w:val="clear" w:color="auto" w:fill="FFFFFF"/>
          <w:lang w:eastAsia="zh-CN"/>
        </w:rPr>
        <w:t>办理程序</w:t>
      </w:r>
    </w:p>
    <w:p w14:paraId="73F3BAB5">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kern w:val="0"/>
          <w:sz w:val="32"/>
          <w:szCs w:val="32"/>
          <w:shd w:val="clear" w:color="auto" w:fill="FFFFFF"/>
          <w:lang w:eastAsia="zh-CN"/>
        </w:rPr>
      </w:pPr>
      <w:r>
        <w:rPr>
          <w:rFonts w:hint="eastAsia" w:ascii="仿宋_GB2312" w:hAnsi="仿宋_GB2312" w:eastAsia="仿宋_GB2312" w:cs="仿宋_GB2312"/>
          <w:color w:val="000000"/>
          <w:kern w:val="0"/>
          <w:sz w:val="32"/>
          <w:szCs w:val="32"/>
          <w:shd w:val="clear" w:color="auto" w:fill="FFFFFF"/>
          <w:lang w:eastAsia="zh-CN"/>
        </w:rPr>
        <w:t>市场主体按以上情形准备齐全住所使用相关文件，并连同设立登记或变更登记所需的其他申请材料前往属地登记机关办理设立登记或变更登记。</w:t>
      </w:r>
    </w:p>
    <w:p w14:paraId="1B50F87B">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color w:val="000000"/>
          <w:kern w:val="0"/>
          <w:sz w:val="32"/>
          <w:szCs w:val="32"/>
          <w:shd w:val="clear" w:color="auto" w:fill="FFFFFF"/>
          <w:lang w:val="en-US" w:eastAsia="zh-CN"/>
        </w:rPr>
      </w:pPr>
    </w:p>
    <w:p w14:paraId="62E341FE">
      <w:pPr>
        <w:pStyle w:val="5"/>
        <w:widowControl/>
        <w:suppressAutoHyphens/>
        <w:spacing w:before="0" w:beforeAutospacing="0" w:after="0" w:afterAutospacing="0" w:line="360" w:lineRule="auto"/>
        <w:ind w:left="0" w:right="0" w:firstLine="420"/>
        <w:jc w:val="left"/>
        <w:rPr>
          <w:rFonts w:hint="eastAsia" w:ascii="仿宋_GB2312" w:hAnsi="仿宋_GB2312" w:eastAsia="仿宋_GB2312" w:cs="仿宋_GB2312"/>
          <w:color w:val="333333"/>
          <w:sz w:val="32"/>
          <w:szCs w:val="32"/>
          <w:lang w:eastAsia="zh-CN" w:bidi="ar-SA"/>
        </w:rPr>
      </w:pPr>
      <w:r>
        <w:rPr>
          <w:rFonts w:hint="eastAsia" w:ascii="仿宋_GB2312" w:hAnsi="仿宋_GB2312" w:eastAsia="仿宋_GB2312" w:cs="仿宋_GB2312"/>
          <w:color w:val="333333"/>
          <w:sz w:val="32"/>
          <w:szCs w:val="32"/>
          <w:lang w:eastAsia="zh-CN" w:bidi="ar-SA"/>
        </w:rPr>
        <w:t>附件：</w:t>
      </w:r>
    </w:p>
    <w:p w14:paraId="0A068F5E">
      <w:pPr>
        <w:pStyle w:val="5"/>
        <w:widowControl/>
        <w:suppressAutoHyphens/>
        <w:spacing w:before="0" w:beforeAutospacing="0" w:after="0" w:afterAutospacing="0" w:line="360" w:lineRule="auto"/>
        <w:ind w:left="0" w:right="0" w:firstLine="420"/>
        <w:jc w:val="left"/>
        <w:rPr>
          <w:rFonts w:hint="eastAsia" w:ascii="仿宋_GB2312" w:hAnsi="仿宋_GB2312" w:eastAsia="仿宋_GB2312" w:cs="仿宋_GB2312"/>
          <w:color w:val="333333"/>
          <w:sz w:val="32"/>
          <w:szCs w:val="32"/>
          <w:lang w:bidi="ar-SA"/>
        </w:rPr>
      </w:pPr>
      <w:r>
        <w:rPr>
          <w:rFonts w:hint="eastAsia" w:ascii="仿宋_GB2312" w:hAnsi="仿宋_GB2312" w:eastAsia="仿宋_GB2312" w:cs="仿宋_GB2312"/>
          <w:color w:val="333333"/>
          <w:sz w:val="32"/>
          <w:szCs w:val="32"/>
          <w:lang w:eastAsia="zh-CN" w:bidi="ar-SA"/>
        </w:rPr>
        <w:t>1.</w:t>
      </w:r>
      <w:r>
        <w:rPr>
          <w:rFonts w:hint="eastAsia" w:ascii="仿宋_GB2312" w:hAnsi="仿宋_GB2312" w:eastAsia="仿宋_GB2312" w:cs="仿宋_GB2312"/>
          <w:color w:val="333333"/>
          <w:sz w:val="32"/>
          <w:szCs w:val="32"/>
          <w:lang w:bidi="ar-SA"/>
        </w:rPr>
        <w:t>市场主体住所信息申报指引</w:t>
      </w:r>
    </w:p>
    <w:p w14:paraId="2EDC5095">
      <w:pPr>
        <w:pStyle w:val="5"/>
        <w:widowControl/>
        <w:suppressAutoHyphens/>
        <w:spacing w:before="0" w:beforeAutospacing="0" w:after="0" w:afterAutospacing="0" w:line="360" w:lineRule="auto"/>
        <w:ind w:left="0" w:right="0" w:firstLine="420"/>
        <w:jc w:val="left"/>
        <w:rPr>
          <w:rFonts w:hint="eastAsia" w:ascii="仿宋_GB2312" w:hAnsi="仿宋_GB2312" w:eastAsia="仿宋_GB2312" w:cs="仿宋_GB2312"/>
          <w:color w:val="333333"/>
          <w:sz w:val="32"/>
          <w:szCs w:val="32"/>
          <w:lang w:bidi="ar-SA"/>
        </w:rPr>
      </w:pPr>
      <w:r>
        <w:rPr>
          <w:rFonts w:hint="eastAsia" w:ascii="仿宋_GB2312" w:hAnsi="仿宋_GB2312" w:eastAsia="仿宋_GB2312" w:cs="仿宋_GB2312"/>
          <w:color w:val="333333"/>
          <w:sz w:val="32"/>
          <w:szCs w:val="32"/>
          <w:lang w:bidi="ar-SA"/>
        </w:rPr>
        <w:t>2.市场主体住所登记“一照多址”“一址多照”申报指引</w:t>
      </w:r>
    </w:p>
    <w:p w14:paraId="43FB04C8">
      <w:pPr>
        <w:pStyle w:val="5"/>
        <w:widowControl/>
        <w:suppressAutoHyphens/>
        <w:spacing w:before="0" w:beforeAutospacing="0" w:after="0" w:afterAutospacing="0" w:line="360" w:lineRule="auto"/>
        <w:ind w:left="0" w:right="0" w:firstLine="420"/>
        <w:jc w:val="left"/>
        <w:rPr>
          <w:rFonts w:hint="eastAsia" w:ascii="仿宋_GB2312" w:hAnsi="仿宋_GB2312" w:eastAsia="仿宋_GB2312" w:cs="仿宋_GB2312"/>
          <w:color w:val="333333"/>
          <w:sz w:val="32"/>
          <w:szCs w:val="32"/>
          <w:lang w:bidi="ar-SA"/>
        </w:rPr>
      </w:pPr>
      <w:r>
        <w:rPr>
          <w:rFonts w:hint="eastAsia" w:ascii="仿宋_GB2312" w:hAnsi="仿宋_GB2312" w:eastAsia="仿宋_GB2312" w:cs="仿宋_GB2312"/>
          <w:color w:val="333333"/>
          <w:sz w:val="32"/>
          <w:szCs w:val="32"/>
          <w:lang w:bidi="ar-SA"/>
        </w:rPr>
        <w:t>3.市场主体住所登</w:t>
      </w:r>
      <w:bookmarkStart w:id="0" w:name="_GoBack"/>
      <w:bookmarkEnd w:id="0"/>
      <w:r>
        <w:rPr>
          <w:rFonts w:hint="eastAsia" w:ascii="仿宋_GB2312" w:hAnsi="仿宋_GB2312" w:eastAsia="仿宋_GB2312" w:cs="仿宋_GB2312"/>
          <w:color w:val="333333"/>
          <w:sz w:val="32"/>
          <w:szCs w:val="32"/>
          <w:lang w:bidi="ar-SA"/>
        </w:rPr>
        <w:t>记“住改商”申报指引</w:t>
      </w:r>
    </w:p>
    <w:p w14:paraId="2216B5AB">
      <w:pPr>
        <w:pStyle w:val="5"/>
        <w:widowControl/>
        <w:suppressAutoHyphens/>
        <w:spacing w:before="0" w:beforeAutospacing="0" w:after="0" w:afterAutospacing="0" w:line="360" w:lineRule="auto"/>
        <w:ind w:left="0" w:right="0" w:firstLine="420"/>
        <w:jc w:val="left"/>
        <w:rPr>
          <w:rFonts w:hint="eastAsia" w:ascii="仿宋_GB2312" w:hAnsi="仿宋_GB2312" w:eastAsia="仿宋_GB2312" w:cs="仿宋_GB2312"/>
          <w:color w:val="333333"/>
          <w:sz w:val="32"/>
          <w:szCs w:val="32"/>
          <w:lang w:bidi="ar-SA"/>
        </w:rPr>
      </w:pPr>
      <w:r>
        <w:rPr>
          <w:rFonts w:hint="eastAsia" w:ascii="仿宋_GB2312" w:hAnsi="仿宋_GB2312" w:eastAsia="仿宋_GB2312" w:cs="仿宋_GB2312"/>
          <w:color w:val="333333"/>
          <w:sz w:val="32"/>
          <w:szCs w:val="32"/>
          <w:lang w:bidi="ar-SA"/>
        </w:rPr>
        <w:t>4.市场主体住所登记自建房申报指引</w:t>
      </w:r>
    </w:p>
    <w:p w14:paraId="4E56A4AC">
      <w:pPr>
        <w:pStyle w:val="5"/>
        <w:widowControl/>
        <w:suppressAutoHyphens/>
        <w:spacing w:before="0" w:beforeAutospacing="0" w:after="0" w:afterAutospacing="0" w:line="360" w:lineRule="auto"/>
        <w:ind w:left="0" w:right="0" w:firstLine="420"/>
        <w:jc w:val="left"/>
        <w:rPr>
          <w:rFonts w:hint="eastAsia" w:ascii="仿宋_GB2312" w:hAnsi="仿宋_GB2312" w:eastAsia="仿宋_GB2312" w:cs="仿宋_GB2312"/>
          <w:color w:val="333333"/>
          <w:sz w:val="32"/>
          <w:szCs w:val="32"/>
          <w:lang w:bidi="ar-SA"/>
        </w:rPr>
      </w:pPr>
      <w:r>
        <w:rPr>
          <w:rFonts w:hint="eastAsia" w:ascii="仿宋_GB2312" w:hAnsi="仿宋_GB2312" w:eastAsia="仿宋_GB2312" w:cs="仿宋_GB2312"/>
          <w:color w:val="333333"/>
          <w:sz w:val="32"/>
          <w:szCs w:val="32"/>
          <w:lang w:bidi="ar-SA"/>
        </w:rPr>
        <w:t>5.江门市市场主体住所告知承诺书（样本）</w:t>
      </w:r>
    </w:p>
    <w:p w14:paraId="744DC9D4">
      <w:pPr>
        <w:pStyle w:val="5"/>
        <w:widowControl/>
        <w:suppressAutoHyphens/>
        <w:spacing w:before="0" w:beforeAutospacing="0" w:after="0" w:afterAutospacing="0" w:line="360" w:lineRule="auto"/>
        <w:ind w:left="0" w:right="0" w:firstLine="420"/>
        <w:jc w:val="left"/>
        <w:rPr>
          <w:del w:id="13" w:author="greatwall" w:date="2025-04-27T15:24:17Z"/>
          <w:rFonts w:hint="eastAsia" w:ascii="仿宋_GB2312" w:hAnsi="仿宋_GB2312" w:eastAsia="仿宋_GB2312" w:cs="仿宋_GB2312"/>
          <w:color w:val="333333"/>
          <w:sz w:val="32"/>
          <w:szCs w:val="32"/>
          <w:lang w:bidi="ar-SA"/>
        </w:rPr>
      </w:pPr>
      <w:del w:id="14" w:author="greatwall" w:date="2025-04-27T15:24:17Z">
        <w:r>
          <w:rPr>
            <w:rFonts w:hint="eastAsia" w:ascii="仿宋_GB2312" w:hAnsi="仿宋_GB2312" w:eastAsia="仿宋_GB2312" w:cs="仿宋_GB2312"/>
            <w:color w:val="333333"/>
            <w:sz w:val="32"/>
            <w:szCs w:val="32"/>
            <w:lang w:bidi="ar-SA"/>
          </w:rPr>
          <w:delText>6.送达地址承诺书（样本）</w:delText>
        </w:r>
      </w:del>
    </w:p>
    <w:p w14:paraId="710A45C2">
      <w:pPr>
        <w:pStyle w:val="5"/>
        <w:keepNext w:val="0"/>
        <w:keepLines w:val="0"/>
        <w:widowControl/>
        <w:suppressLineNumbers w:val="0"/>
        <w:spacing w:before="0" w:beforeAutospacing="0" w:after="0" w:afterAutospacing="0" w:line="330" w:lineRule="atLeast"/>
        <w:ind w:left="0" w:right="0" w:firstLine="1600" w:firstLineChars="500"/>
        <w:jc w:val="both"/>
        <w:rPr>
          <w:rFonts w:hint="default"/>
          <w:sz w:val="32"/>
          <w:szCs w:val="32"/>
        </w:rPr>
      </w:pPr>
    </w:p>
    <w:p w14:paraId="096DEC87">
      <w:pPr>
        <w:pStyle w:val="5"/>
        <w:keepNext w:val="0"/>
        <w:keepLines w:val="0"/>
        <w:widowControl/>
        <w:suppressLineNumbers w:val="0"/>
        <w:spacing w:before="0" w:beforeAutospacing="0" w:after="0" w:afterAutospacing="0" w:line="330" w:lineRule="atLeast"/>
        <w:ind w:right="0" w:firstLine="1200" w:firstLineChars="500"/>
        <w:jc w:val="both"/>
        <w:rPr>
          <w:rFonts w:hint="default"/>
        </w:rPr>
      </w:pPr>
    </w:p>
    <w:p w14:paraId="0C28054B">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color w:val="000000"/>
          <w:kern w:val="0"/>
          <w:sz w:val="32"/>
          <w:szCs w:val="32"/>
          <w:shd w:val="clear" w:color="auto" w:fill="FFFFFF"/>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greatwall">
    <w15:presenceInfo w15:providerId="None" w15:userId="greatwa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NotDisplayPageBoundaries w:val="1"/>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3ZDQ3YmM2ZDdlM2Q4Yjg5ZGM2YmU2NWFmYWI1MzkifQ=="/>
  </w:docVars>
  <w:rsids>
    <w:rsidRoot w:val="4A1947CF"/>
    <w:rsid w:val="4A1947CF"/>
    <w:rsid w:val="58FE0014"/>
    <w:rsid w:val="9BBE4F4F"/>
    <w:rsid w:val="DFFB8F47"/>
    <w:rsid w:val="DFFF4943"/>
    <w:rsid w:val="EFEF8923"/>
    <w:rsid w:val="EFFFB87F"/>
    <w:rsid w:val="F4F9255F"/>
    <w:rsid w:val="FF9D7E5B"/>
    <w:rsid w:val="FFE3CB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5</TotalTime>
  <ScaleCrop>false</ScaleCrop>
  <LinksUpToDate>false</LinksUpToDate>
  <CharactersWithSpaces>0</CharactersWithSpaces>
  <Application>WPS Office_12.8.2.1115_F1E327BC-269C-435d-A152-05C5408002CA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2018-07-14T07:11:00Z</dcterms:created>
  <dc:creator>d</dc:creator>
  <cp:lastModifiedBy>greatwall</cp:lastModifiedBy>
  <dcterms:modified xsi:type="dcterms:W3CDTF">2025-04-27T15:28:42Z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2052-12.8.2.1115</vt:lpwstr>
  </property>
  <property fmtid="{D5CDD505-2E9C-101B-9397-08002B2CF9AE}" pid="3" name="ICV">
    <vt:lpwstr>589A740C22103248AADC0D683BA827EC_42</vt:lpwstr>
  </property>
</Properties>
</file>