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附件3.1：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供应文件要求</w:t>
      </w:r>
    </w:p>
    <w:p>
      <w:pPr>
        <w:spacing w:line="600" w:lineRule="exact"/>
        <w:jc w:val="center"/>
        <w:rPr>
          <w:rFonts w:ascii="仿宋" w:hAnsi="仿宋" w:eastAsia="仿宋" w:cs="仿宋"/>
          <w:b/>
          <w:bCs/>
          <w:sz w:val="32"/>
          <w:szCs w:val="32"/>
        </w:rPr>
      </w:pPr>
    </w:p>
    <w:p>
      <w:pPr>
        <w:spacing w:line="600" w:lineRule="exact"/>
        <w:ind w:firstLine="645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一、投报资料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供应商需按以下资料进行投报：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（一）供应报价表（附件3.2）。</w:t>
      </w:r>
    </w:p>
    <w:p>
      <w:pPr>
        <w:spacing w:line="60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（二）供应商服务承诺（附件3.3）。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（三）参考《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项目采购评分表</w:t>
      </w:r>
      <w:r>
        <w:rPr>
          <w:rFonts w:hint="eastAsia" w:ascii="仿宋_GB2312" w:hAnsi="仿宋_GB2312" w:eastAsia="仿宋_GB2312" w:cs="仿宋_GB2312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(附件1)</w:t>
      </w:r>
      <w:del w:id="0" w:author="林江盛" w:date="2025-07-01T15:30:00Z">
        <w:r>
          <w:rPr>
            <w:rFonts w:hint="eastAsia" w:ascii="仿宋_GB2312" w:hAnsi="仿宋_GB2312" w:eastAsia="仿宋_GB2312" w:cs="仿宋_GB2312"/>
            <w:sz w:val="32"/>
            <w:szCs w:val="32"/>
          </w:rPr>
          <w:delText>进行</w:delText>
        </w:r>
      </w:del>
      <w:r>
        <w:rPr>
          <w:rFonts w:hint="eastAsia" w:ascii="仿宋_GB2312" w:hAnsi="仿宋_GB2312" w:eastAsia="仿宋_GB2312" w:cs="仿宋_GB2312"/>
          <w:sz w:val="32"/>
          <w:szCs w:val="32"/>
        </w:rPr>
        <w:t>提供相关</w:t>
      </w:r>
      <w:del w:id="1" w:author="林江盛" w:date="2025-07-01T15:30:11Z">
        <w:r>
          <w:rPr>
            <w:rFonts w:hint="eastAsia" w:ascii="仿宋_GB2312" w:hAnsi="仿宋_GB2312" w:eastAsia="仿宋_GB2312" w:cs="仿宋_GB2312"/>
            <w:sz w:val="32"/>
            <w:szCs w:val="32"/>
          </w:rPr>
          <w:delText>投报</w:delText>
        </w:r>
      </w:del>
      <w:ins w:id="2" w:author="林江盛" w:date="2025-07-01T15:30:11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响应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资料。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r>
        <w:rPr>
          <w:rFonts w:hint="eastAsia" w:ascii="黑体" w:hAnsi="黑体" w:eastAsia="黑体" w:cs="黑体"/>
          <w:sz w:val="32"/>
          <w:szCs w:val="32"/>
        </w:rPr>
        <w:t>二、其它要求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（一）供应商提供的证明文件或证书可用复印件形式。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（二）以上证件若有实行多证合一的，则应在</w:t>
      </w:r>
      <w:del w:id="3" w:author="林江盛" w:date="2025-07-01T15:30:28Z">
        <w:r>
          <w:rPr>
            <w:rFonts w:hint="eastAsia" w:ascii="仿宋_GB2312" w:hAnsi="仿宋_GB2312" w:eastAsia="仿宋_GB2312" w:cs="仿宋_GB2312"/>
            <w:sz w:val="32"/>
            <w:szCs w:val="32"/>
          </w:rPr>
          <w:delText>投报</w:delText>
        </w:r>
      </w:del>
      <w:ins w:id="4" w:author="林江盛" w:date="2025-07-01T15:30:28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响应</w:t>
        </w:r>
      </w:ins>
      <w:r>
        <w:rPr>
          <w:rFonts w:hint="eastAsia" w:ascii="仿宋_GB2312" w:hAnsi="仿宋_GB2312" w:eastAsia="仿宋_GB2312" w:cs="仿宋_GB2312"/>
          <w:sz w:val="32"/>
          <w:szCs w:val="32"/>
        </w:rPr>
        <w:t>文件中提供相应证明文件的复印件。</w:t>
      </w:r>
    </w:p>
    <w:p>
      <w:pPr>
        <w:spacing w:line="600" w:lineRule="exact"/>
        <w:ind w:firstLine="640"/>
        <w:rPr>
          <w:ins w:id="5" w:author="梁玉兰" w:date="2025-07-22T12:56:59Z"/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（三）供应商应当对提供的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全部</w:t>
      </w:r>
      <w:ins w:id="6" w:author="林江盛" w:date="2025-07-01T15:30:38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t>响应</w:t>
        </w:r>
      </w:ins>
      <w:del w:id="7" w:author="林江盛" w:date="2025-07-01T15:30:35Z">
        <w:r>
          <w:rPr>
            <w:rFonts w:hint="eastAsia" w:ascii="仿宋_GB2312" w:hAnsi="仿宋_GB2312" w:eastAsia="仿宋_GB2312" w:cs="仿宋_GB2312"/>
            <w:sz w:val="32"/>
            <w:szCs w:val="32"/>
            <w:lang w:eastAsia="zh-CN"/>
          </w:rPr>
          <w:delText>投报</w:delText>
        </w:r>
      </w:del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资料</w:t>
      </w:r>
      <w:r>
        <w:rPr>
          <w:rFonts w:hint="eastAsia" w:ascii="仿宋_GB2312" w:hAnsi="仿宋_GB2312" w:eastAsia="仿宋_GB2312" w:cs="仿宋_GB2312"/>
          <w:sz w:val="32"/>
          <w:szCs w:val="32"/>
        </w:rPr>
        <w:t>加盖公章。</w:t>
      </w:r>
    </w:p>
    <w:p>
      <w:pPr>
        <w:spacing w:line="600" w:lineRule="exact"/>
        <w:ind w:firstLine="64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（四）投报资料需提供电子版（光盘）一份。</w:t>
      </w:r>
    </w:p>
    <w:p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林江盛">
    <w15:presenceInfo w15:providerId="None" w15:userId="林江盛"/>
  </w15:person>
  <w15:person w15:author="梁玉兰">
    <w15:presenceInfo w15:providerId="None" w15:userId="梁玉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01F09"/>
    <w:rsid w:val="00B5175D"/>
    <w:rsid w:val="00C41716"/>
    <w:rsid w:val="00D41FC4"/>
    <w:rsid w:val="02A22EA5"/>
    <w:rsid w:val="02FE7B17"/>
    <w:rsid w:val="03222E00"/>
    <w:rsid w:val="056352E8"/>
    <w:rsid w:val="056D2D51"/>
    <w:rsid w:val="0A705ECD"/>
    <w:rsid w:val="0E100F5C"/>
    <w:rsid w:val="0E3A47F1"/>
    <w:rsid w:val="104F7D28"/>
    <w:rsid w:val="11095FDE"/>
    <w:rsid w:val="120F5F79"/>
    <w:rsid w:val="12254DC3"/>
    <w:rsid w:val="1376337D"/>
    <w:rsid w:val="15F30791"/>
    <w:rsid w:val="16AB6EC2"/>
    <w:rsid w:val="18871E1F"/>
    <w:rsid w:val="18A9153D"/>
    <w:rsid w:val="18E55A13"/>
    <w:rsid w:val="19A90E23"/>
    <w:rsid w:val="19E94147"/>
    <w:rsid w:val="1A9A7376"/>
    <w:rsid w:val="1B094D2F"/>
    <w:rsid w:val="1C64098B"/>
    <w:rsid w:val="1D780642"/>
    <w:rsid w:val="1E6C472D"/>
    <w:rsid w:val="1F8F6AFE"/>
    <w:rsid w:val="274B4C13"/>
    <w:rsid w:val="277C09F0"/>
    <w:rsid w:val="29446A96"/>
    <w:rsid w:val="2A0611EA"/>
    <w:rsid w:val="2D977077"/>
    <w:rsid w:val="2F501B28"/>
    <w:rsid w:val="31394EEC"/>
    <w:rsid w:val="36641866"/>
    <w:rsid w:val="36BD3C8F"/>
    <w:rsid w:val="3A077421"/>
    <w:rsid w:val="3A8F77FE"/>
    <w:rsid w:val="3E5D6A8B"/>
    <w:rsid w:val="3E93205A"/>
    <w:rsid w:val="3F97562A"/>
    <w:rsid w:val="40B3081D"/>
    <w:rsid w:val="40C13171"/>
    <w:rsid w:val="41315D2B"/>
    <w:rsid w:val="420E2E31"/>
    <w:rsid w:val="4B5627F6"/>
    <w:rsid w:val="4F4A4482"/>
    <w:rsid w:val="4F5629D4"/>
    <w:rsid w:val="50B94B5E"/>
    <w:rsid w:val="519E65FD"/>
    <w:rsid w:val="53723A93"/>
    <w:rsid w:val="5A1C3423"/>
    <w:rsid w:val="5C4B3982"/>
    <w:rsid w:val="5D001F09"/>
    <w:rsid w:val="60E03F64"/>
    <w:rsid w:val="6136366A"/>
    <w:rsid w:val="62D84C21"/>
    <w:rsid w:val="63AF252E"/>
    <w:rsid w:val="65830ED1"/>
    <w:rsid w:val="65F12DAE"/>
    <w:rsid w:val="663B3698"/>
    <w:rsid w:val="663C5F14"/>
    <w:rsid w:val="66623AF2"/>
    <w:rsid w:val="669D3952"/>
    <w:rsid w:val="684303AE"/>
    <w:rsid w:val="697061F2"/>
    <w:rsid w:val="69B54D06"/>
    <w:rsid w:val="6C5526F2"/>
    <w:rsid w:val="71A87437"/>
    <w:rsid w:val="767F6684"/>
    <w:rsid w:val="76831426"/>
    <w:rsid w:val="7770332A"/>
    <w:rsid w:val="77DF030A"/>
    <w:rsid w:val="7CDA07E3"/>
    <w:rsid w:val="7FD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江门市文化广电旅游体育局</Company>
  <Pages>1</Pages>
  <Words>34</Words>
  <Characters>196</Characters>
  <Lines>1</Lines>
  <Paragraphs>1</Paragraphs>
  <TotalTime>0</TotalTime>
  <ScaleCrop>false</ScaleCrop>
  <LinksUpToDate>false</LinksUpToDate>
  <CharactersWithSpaces>229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2022-07-14T06:52:00Z</dcterms:created>
  <dc:creator>Administrator</dc:creator>
  <cp:lastModifiedBy>梁玉兰</cp:lastModifiedBy>
  <dcterms:modified xsi:type="dcterms:W3CDTF">2025-07-22T04:59:45Z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